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8F6" w:rsidRPr="00F432DC" w:rsidRDefault="00C108F6" w:rsidP="00C108F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C108F6" w:rsidRPr="007F263C" w:rsidRDefault="00C108F6" w:rsidP="00C108F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0B4129">
        <w:rPr>
          <w:rFonts w:ascii="GHEA Grapalat" w:hAnsi="GHEA Grapalat"/>
          <w:i/>
        </w:rPr>
        <w:t xml:space="preserve">от </w:t>
      </w:r>
      <w:r>
        <w:rPr>
          <w:rFonts w:ascii="GHEA Grapalat" w:hAnsi="GHEA Grapalat"/>
          <w:i/>
        </w:rPr>
        <w:t xml:space="preserve">2-ого ноября </w:t>
      </w:r>
      <w:r w:rsidRPr="000B4129">
        <w:rPr>
          <w:rFonts w:ascii="GHEA Grapalat" w:hAnsi="GHEA Grapalat"/>
          <w:i/>
        </w:rPr>
        <w:t xml:space="preserve">2022 года № </w:t>
      </w:r>
      <w:r>
        <w:rPr>
          <w:rFonts w:ascii="GHEA Grapalat" w:hAnsi="GHEA Grapalat"/>
          <w:i/>
        </w:rPr>
        <w:t>451</w:t>
      </w:r>
      <w:del w:id="0" w:author="Vardan" w:date="2022-10-29T23:40:00Z">
        <w:r w:rsidRPr="000B4129" w:rsidDel="00CC70AB">
          <w:rPr>
            <w:rFonts w:ascii="GHEA Grapalat" w:hAnsi="GHEA Grapalat"/>
            <w:i/>
          </w:rPr>
          <w:delText>-</w:delText>
        </w:r>
      </w:del>
      <w:r w:rsidRPr="000B4129">
        <w:rPr>
          <w:rFonts w:ascii="GHEA Grapalat" w:hAnsi="GHEA Grapalat"/>
          <w:i/>
        </w:rPr>
        <w:t>A</w:t>
      </w:r>
    </w:p>
    <w:p w:rsidR="00C108F6" w:rsidRPr="00E26FEE" w:rsidRDefault="00C108F6" w:rsidP="00C108F6">
      <w:pPr>
        <w:widowControl w:val="0"/>
        <w:spacing w:after="160" w:line="360" w:lineRule="auto"/>
        <w:ind w:firstLine="567"/>
        <w:jc w:val="right"/>
        <w:rPr>
          <w:rFonts w:ascii="GHEA Grapalat" w:hAnsi="GHEA Grapalat" w:cs="Sylfaen"/>
          <w:i/>
        </w:rPr>
      </w:pPr>
    </w:p>
    <w:p w:rsidR="00C108F6" w:rsidRPr="00E26FEE" w:rsidRDefault="00C108F6" w:rsidP="00C108F6">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642EFE" w:rsidP="00C108F6">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73300" w:rsidRDefault="00464346" w:rsidP="00243562">
      <w:pPr>
        <w:jc w:val="center"/>
        <w:rPr>
          <w:rFonts w:ascii="GHEA Grapalat" w:hAnsi="GHEA Grapalat"/>
        </w:rPr>
      </w:pPr>
      <w:r>
        <w:rPr>
          <w:rFonts w:ascii="GHEA Grapalat" w:hAnsi="GHEA Grapalat"/>
        </w:rPr>
        <w:t>ОЗАПРОС</w:t>
      </w:r>
      <w:r w:rsidRPr="009044F1">
        <w:rPr>
          <w:rFonts w:ascii="GHEA Grapalat" w:hAnsi="GHEA Grapalat"/>
        </w:rPr>
        <w:t>Е</w:t>
      </w:r>
      <w:r w:rsidRPr="00AA5BD2">
        <w:rPr>
          <w:rFonts w:ascii="GHEA Grapalat" w:hAnsi="GHEA Grapalat"/>
        </w:rPr>
        <w:t xml:space="preserve"> КОТИРОВОК</w:t>
      </w:r>
    </w:p>
    <w:p w:rsidR="00BA04AB" w:rsidRPr="0058219A" w:rsidRDefault="00BA04AB" w:rsidP="00BA04AB">
      <w:pPr>
        <w:pStyle w:val="a3"/>
        <w:widowControl w:val="0"/>
        <w:spacing w:after="160" w:line="240" w:lineRule="auto"/>
        <w:ind w:firstLine="0"/>
        <w:jc w:val="center"/>
        <w:rPr>
          <w:rFonts w:ascii="Calibri" w:hAnsi="Calibri"/>
          <w:i w:val="0"/>
          <w:sz w:val="24"/>
          <w:szCs w:val="24"/>
        </w:rPr>
      </w:pPr>
      <w:r w:rsidRPr="0058219A">
        <w:rPr>
          <w:rFonts w:ascii="Calibri" w:hAnsi="Calibri"/>
          <w:i w:val="0"/>
          <w:sz w:val="24"/>
          <w:szCs w:val="24"/>
        </w:rPr>
        <w:t>Настоящий текст объявления утвержден Решением Оценочной Комиссии от "</w:t>
      </w:r>
      <w:r w:rsidR="00EE004F" w:rsidRPr="00EE004F">
        <w:rPr>
          <w:rFonts w:ascii="Sylfaen" w:hAnsi="Sylfaen"/>
          <w:i w:val="0"/>
          <w:sz w:val="24"/>
          <w:szCs w:val="24"/>
        </w:rPr>
        <w:t>1</w:t>
      </w:r>
      <w:r w:rsidR="00D8755B" w:rsidRPr="00D8755B">
        <w:rPr>
          <w:rFonts w:ascii="Sylfaen" w:hAnsi="Sylfaen"/>
          <w:i w:val="0"/>
          <w:sz w:val="24"/>
          <w:szCs w:val="24"/>
        </w:rPr>
        <w:t>0</w:t>
      </w:r>
      <w:r w:rsidRPr="0058219A">
        <w:rPr>
          <w:rFonts w:ascii="Calibri" w:hAnsi="Calibri"/>
          <w:i w:val="0"/>
          <w:sz w:val="24"/>
          <w:szCs w:val="24"/>
        </w:rPr>
        <w:t>"-ого "</w:t>
      </w:r>
      <w:r w:rsidR="00D8755B" w:rsidRPr="00D8755B">
        <w:rPr>
          <w:rFonts w:ascii="GHEA Grapalat" w:hAnsi="GHEA Grapalat"/>
        </w:rPr>
        <w:t>01</w:t>
      </w:r>
      <w:r w:rsidRPr="00EB355E">
        <w:rPr>
          <w:rFonts w:ascii="Calibri" w:hAnsi="Calibri"/>
          <w:i w:val="0"/>
          <w:sz w:val="24"/>
          <w:szCs w:val="24"/>
        </w:rPr>
        <w:t>" 20</w:t>
      </w:r>
      <w:r w:rsidR="002B4FA3" w:rsidRPr="002B4FA3">
        <w:rPr>
          <w:rFonts w:ascii="Calibri" w:hAnsi="Calibri"/>
          <w:i w:val="0"/>
          <w:sz w:val="24"/>
          <w:szCs w:val="24"/>
        </w:rPr>
        <w:t>2</w:t>
      </w:r>
      <w:r w:rsidR="00D8755B" w:rsidRPr="00D8755B">
        <w:rPr>
          <w:rFonts w:ascii="Calibri" w:hAnsi="Calibri"/>
          <w:i w:val="0"/>
          <w:sz w:val="24"/>
          <w:szCs w:val="24"/>
        </w:rPr>
        <w:t>3</w:t>
      </w:r>
      <w:r w:rsidRPr="00EB355E">
        <w:rPr>
          <w:rFonts w:ascii="Calibri" w:hAnsi="Calibri"/>
          <w:i w:val="0"/>
          <w:sz w:val="24"/>
          <w:szCs w:val="24"/>
        </w:rPr>
        <w:t>года "решением</w:t>
      </w:r>
      <w:r w:rsidRPr="0058219A">
        <w:rPr>
          <w:rFonts w:ascii="Calibri" w:hAnsi="Calibri"/>
          <w:i w:val="0"/>
          <w:sz w:val="24"/>
          <w:szCs w:val="24"/>
        </w:rPr>
        <w:t xml:space="preserve"> №1" </w:t>
      </w:r>
    </w:p>
    <w:p w:rsidR="00BA04AB" w:rsidRPr="0058219A" w:rsidRDefault="00BA04AB" w:rsidP="00BA04AB">
      <w:pPr>
        <w:pStyle w:val="a3"/>
        <w:widowControl w:val="0"/>
        <w:spacing w:after="160" w:line="240" w:lineRule="auto"/>
        <w:ind w:firstLine="0"/>
        <w:jc w:val="center"/>
        <w:rPr>
          <w:rFonts w:ascii="Calibri" w:hAnsi="Calibri"/>
          <w:b/>
          <w:i w:val="0"/>
          <w:sz w:val="24"/>
          <w:szCs w:val="24"/>
        </w:rPr>
      </w:pPr>
      <w:r w:rsidRPr="0058219A">
        <w:rPr>
          <w:rFonts w:ascii="Calibri" w:hAnsi="Calibri"/>
          <w:i w:val="0"/>
          <w:sz w:val="24"/>
          <w:szCs w:val="24"/>
        </w:rPr>
        <w:t>Код процедур</w:t>
      </w:r>
      <w:r w:rsidR="00D8755B" w:rsidRPr="003630DB">
        <w:rPr>
          <w:rFonts w:ascii="Calibri" w:hAnsi="Calibri"/>
          <w:i w:val="0"/>
          <w:sz w:val="24"/>
          <w:szCs w:val="24"/>
        </w:rPr>
        <w:t xml:space="preserve"> </w:t>
      </w:r>
      <w:r w:rsidR="00583036">
        <w:rPr>
          <w:rFonts w:ascii="Sylfaen" w:hAnsi="Sylfaen"/>
          <w:i w:val="0"/>
        </w:rPr>
        <w:t>ГM-GHAPDzB-23/01</w:t>
      </w:r>
    </w:p>
    <w:p w:rsidR="00BA04AB" w:rsidRPr="0058219A" w:rsidRDefault="00BA04AB" w:rsidP="00BA04AB">
      <w:pPr>
        <w:pStyle w:val="a3"/>
        <w:widowControl w:val="0"/>
        <w:spacing w:after="160" w:line="240" w:lineRule="auto"/>
        <w:rPr>
          <w:rFonts w:ascii="Calibri" w:hAnsi="Calibri"/>
          <w:i w:val="0"/>
          <w:sz w:val="24"/>
          <w:szCs w:val="24"/>
        </w:rPr>
      </w:pPr>
    </w:p>
    <w:p w:rsidR="00BA04AB" w:rsidRPr="0058219A" w:rsidRDefault="00BA04AB" w:rsidP="00BA04AB">
      <w:pPr>
        <w:pStyle w:val="a3"/>
        <w:widowControl w:val="0"/>
        <w:spacing w:line="240" w:lineRule="auto"/>
        <w:ind w:firstLine="709"/>
        <w:jc w:val="left"/>
        <w:rPr>
          <w:rFonts w:ascii="Calibri" w:hAnsi="Calibri"/>
          <w:i w:val="0"/>
          <w:sz w:val="24"/>
          <w:szCs w:val="24"/>
        </w:rPr>
      </w:pPr>
      <w:r w:rsidRPr="003F594E">
        <w:rPr>
          <w:rFonts w:ascii="Sylfaen" w:hAnsi="Sylfaen"/>
          <w:i w:val="0"/>
        </w:rPr>
        <w:t>Заказчик: «</w:t>
      </w:r>
      <w:r w:rsidR="00583036">
        <w:rPr>
          <w:rFonts w:ascii="Sylfaen" w:hAnsi="Sylfaen"/>
          <w:i w:val="0"/>
        </w:rPr>
        <w:t xml:space="preserve">Гораван Гор </w:t>
      </w:r>
      <w:r w:rsidR="004550D7" w:rsidRPr="004550D7">
        <w:rPr>
          <w:rFonts w:ascii="Sylfaen" w:hAnsi="Sylfaen"/>
          <w:i w:val="0"/>
        </w:rPr>
        <w:t xml:space="preserve"> детский сад» </w:t>
      </w:r>
      <w:r w:rsidR="004550D7" w:rsidRPr="004550D7">
        <w:rPr>
          <w:rFonts w:ascii="Sylfaen" w:hAnsi="Sylfaen"/>
          <w:i w:val="0"/>
          <w:lang w:val="en-US"/>
        </w:rPr>
        <w:t>HOAK</w:t>
      </w:r>
      <w:r w:rsidR="004550D7" w:rsidRPr="004550D7">
        <w:rPr>
          <w:rFonts w:ascii="Sylfaen" w:hAnsi="Sylfaen"/>
          <w:i w:val="0"/>
        </w:rPr>
        <w:t xml:space="preserve">    </w:t>
      </w:r>
      <w:r w:rsidRPr="003F594E">
        <w:rPr>
          <w:rFonts w:ascii="Sylfaen" w:hAnsi="Sylfaen"/>
          <w:i w:val="0"/>
        </w:rPr>
        <w:t xml:space="preserve">, которая находится в Араратской области </w:t>
      </w:r>
      <w:r w:rsidRPr="00100BCB">
        <w:rPr>
          <w:rFonts w:ascii="Sylfaen" w:hAnsi="Sylfaen"/>
          <w:i w:val="0"/>
        </w:rPr>
        <w:t xml:space="preserve">с. </w:t>
      </w:r>
      <w:r w:rsidR="00583036">
        <w:rPr>
          <w:rFonts w:ascii="Sylfaen" w:hAnsi="Sylfaen"/>
          <w:i w:val="0"/>
        </w:rPr>
        <w:t>Гораван</w:t>
      </w:r>
      <w:r w:rsidRPr="00100BCB">
        <w:rPr>
          <w:rFonts w:ascii="Sylfaen" w:hAnsi="Sylfaen"/>
          <w:i w:val="0"/>
        </w:rPr>
        <w:t xml:space="preserve"> на ул.  </w:t>
      </w:r>
      <w:r w:rsidR="00583036" w:rsidRPr="00583036">
        <w:rPr>
          <w:rFonts w:ascii="Sylfaen" w:hAnsi="Sylfaen"/>
          <w:i w:val="0"/>
        </w:rPr>
        <w:t>Геворг Марзпетуни 7</w:t>
      </w:r>
      <w:r w:rsidRPr="003F594E">
        <w:rPr>
          <w:rFonts w:ascii="Sylfaen" w:hAnsi="Sylfaen"/>
          <w:i w:val="0"/>
        </w:rPr>
        <w:t>, объявляется котировка, которая проводится в один этап</w:t>
      </w:r>
      <w:r w:rsidRPr="0058219A">
        <w:rPr>
          <w:rFonts w:ascii="Calibri" w:hAnsi="Calibri"/>
          <w:i w:val="0"/>
          <w:sz w:val="24"/>
          <w:szCs w:val="24"/>
        </w:rPr>
        <w:t>.</w:t>
      </w:r>
    </w:p>
    <w:p w:rsidR="00341A74" w:rsidRPr="003A1EBB" w:rsidRDefault="00A20B69" w:rsidP="003A447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464346">
        <w:rPr>
          <w:rFonts w:ascii="Arial Unicode" w:hAnsi="Arial Unicode"/>
          <w:i w:val="0"/>
          <w:sz w:val="24"/>
          <w:szCs w:val="24"/>
        </w:rPr>
        <w:t>продуктов</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E5486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w:t>
      </w:r>
      <w:r w:rsidRPr="00E5486D">
        <w:rPr>
          <w:rFonts w:ascii="GHEA Grapalat" w:hAnsi="GHEA Grapalat"/>
          <w:i w:val="0"/>
          <w:sz w:val="24"/>
          <w:szCs w:val="24"/>
        </w:rPr>
        <w:t xml:space="preserve">до </w:t>
      </w:r>
      <w:r w:rsidR="00464346" w:rsidRPr="00E5486D">
        <w:rPr>
          <w:rFonts w:ascii="GHEA Grapalat" w:hAnsi="GHEA Grapalat"/>
          <w:i w:val="0"/>
          <w:sz w:val="24"/>
          <w:szCs w:val="24"/>
        </w:rPr>
        <w:t>1</w:t>
      </w:r>
      <w:r w:rsidR="00D8755B" w:rsidRPr="00D8755B">
        <w:rPr>
          <w:rFonts w:ascii="GHEA Grapalat" w:hAnsi="GHEA Grapalat"/>
          <w:i w:val="0"/>
          <w:sz w:val="24"/>
          <w:szCs w:val="24"/>
        </w:rPr>
        <w:t>2.00</w:t>
      </w:r>
      <w:r w:rsidRPr="00E5486D">
        <w:rPr>
          <w:rFonts w:ascii="GHEA Grapalat" w:hAnsi="GHEA Grapalat"/>
          <w:i w:val="0"/>
          <w:sz w:val="24"/>
          <w:szCs w:val="24"/>
        </w:rPr>
        <w:t xml:space="preserve"> часов</w:t>
      </w:r>
      <w:r w:rsidR="00464346" w:rsidRPr="00E5486D">
        <w:rPr>
          <w:rFonts w:ascii="GHEA Grapalat" w:hAnsi="GHEA Grapalat"/>
          <w:i w:val="0"/>
          <w:sz w:val="24"/>
          <w:szCs w:val="24"/>
        </w:rPr>
        <w:t xml:space="preserve">7 </w:t>
      </w:r>
      <w:r w:rsidRPr="00E5486D">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5486D">
        <w:rPr>
          <w:lang w:val="en-US"/>
        </w:rPr>
        <w:t> </w:t>
      </w:r>
      <w:r w:rsidRPr="00E5486D">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E5486D" w:rsidRDefault="00357D48" w:rsidP="00B46D58">
      <w:pPr>
        <w:pStyle w:val="a3"/>
        <w:widowControl w:val="0"/>
        <w:spacing w:after="160" w:line="240" w:lineRule="auto"/>
        <w:ind w:firstLine="567"/>
        <w:rPr>
          <w:rFonts w:ascii="GHEA Grapalat" w:hAnsi="GHEA Grapalat"/>
          <w:i w:val="0"/>
          <w:spacing w:val="-6"/>
          <w:sz w:val="24"/>
          <w:szCs w:val="24"/>
        </w:rPr>
      </w:pPr>
      <w:r w:rsidRPr="00E5486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5486D">
        <w:rPr>
          <w:rFonts w:ascii="Courier New" w:hAnsi="Courier New" w:cs="Courier New"/>
          <w:i w:val="0"/>
          <w:spacing w:val="-6"/>
          <w:sz w:val="24"/>
          <w:szCs w:val="24"/>
          <w:lang w:val="en-US"/>
        </w:rPr>
        <w:t> </w:t>
      </w:r>
      <w:r w:rsidRPr="00E5486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5486D" w:rsidRDefault="00363E98" w:rsidP="00B46D58">
      <w:pPr>
        <w:pStyle w:val="a3"/>
        <w:widowControl w:val="0"/>
        <w:spacing w:after="160" w:line="240" w:lineRule="auto"/>
        <w:ind w:firstLine="567"/>
        <w:rPr>
          <w:rFonts w:ascii="GHEA Grapalat" w:hAnsi="GHEA Grapalat"/>
          <w:i w:val="0"/>
          <w:sz w:val="24"/>
          <w:szCs w:val="24"/>
        </w:rPr>
      </w:pPr>
      <w:r w:rsidRPr="00E5486D">
        <w:rPr>
          <w:rFonts w:ascii="GHEA Grapalat" w:hAnsi="GHEA Grapalat"/>
          <w:i w:val="0"/>
          <w:sz w:val="24"/>
          <w:szCs w:val="24"/>
        </w:rPr>
        <w:t>Неполучение приглашения не ограничивает права участника на участие в</w:t>
      </w:r>
      <w:r w:rsidR="001E06D6" w:rsidRPr="00E5486D">
        <w:rPr>
          <w:rFonts w:ascii="Courier New" w:hAnsi="Courier New" w:cs="Courier New"/>
          <w:i w:val="0"/>
          <w:sz w:val="24"/>
          <w:szCs w:val="24"/>
          <w:lang w:val="en-US"/>
        </w:rPr>
        <w:t> </w:t>
      </w:r>
      <w:r w:rsidR="001B32D9" w:rsidRPr="00E5486D">
        <w:rPr>
          <w:rFonts w:ascii="GHEA Grapalat" w:hAnsi="GHEA Grapalat"/>
          <w:i w:val="0"/>
          <w:sz w:val="24"/>
          <w:szCs w:val="24"/>
        </w:rPr>
        <w:t>настоящей процедуре.</w:t>
      </w:r>
    </w:p>
    <w:p w:rsidR="00002771" w:rsidRDefault="00BA04AB" w:rsidP="00002771">
      <w:pPr>
        <w:pStyle w:val="a3"/>
        <w:widowControl w:val="0"/>
        <w:spacing w:after="160"/>
        <w:ind w:firstLine="567"/>
        <w:rPr>
          <w:rFonts w:ascii="Calibri" w:hAnsi="Calibri"/>
          <w:i w:val="0"/>
          <w:sz w:val="24"/>
          <w:szCs w:val="24"/>
        </w:rPr>
      </w:pPr>
      <w:r w:rsidRPr="00E5486D">
        <w:rPr>
          <w:rFonts w:ascii="Calibri" w:hAnsi="Calibri"/>
          <w:i w:val="0"/>
          <w:sz w:val="24"/>
          <w:szCs w:val="24"/>
        </w:rPr>
        <w:t>Заявки на   ЗАПРОС  КОТИРОВОК необходимо подавать по адресу</w:t>
      </w:r>
      <w:r w:rsidRPr="00E5486D">
        <w:rPr>
          <w:rFonts w:ascii="Sylfaen" w:hAnsi="Sylfaen"/>
          <w:i w:val="0"/>
        </w:rPr>
        <w:t>с.</w:t>
      </w:r>
      <w:r w:rsidR="00D8755B">
        <w:rPr>
          <w:rFonts w:ascii="Sylfaen" w:hAnsi="Sylfaen"/>
          <w:i w:val="0"/>
        </w:rPr>
        <w:t xml:space="preserve">  </w:t>
      </w:r>
      <w:r w:rsidR="00583036">
        <w:rPr>
          <w:rFonts w:ascii="Sylfaen" w:hAnsi="Sylfaen"/>
          <w:i w:val="0"/>
        </w:rPr>
        <w:t>Гораван</w:t>
      </w:r>
      <w:r w:rsidR="00583036" w:rsidRPr="00100BCB">
        <w:rPr>
          <w:rFonts w:ascii="Sylfaen" w:hAnsi="Sylfaen"/>
          <w:i w:val="0"/>
        </w:rPr>
        <w:t xml:space="preserve"> на ул.  </w:t>
      </w:r>
      <w:r w:rsidR="00583036" w:rsidRPr="00583036">
        <w:rPr>
          <w:rFonts w:ascii="Sylfaen" w:hAnsi="Sylfaen"/>
          <w:i w:val="0"/>
        </w:rPr>
        <w:t xml:space="preserve">Геворг </w:t>
      </w:r>
      <w:r w:rsidR="00583036" w:rsidRPr="00583036">
        <w:rPr>
          <w:rFonts w:ascii="Sylfaen" w:hAnsi="Sylfaen"/>
          <w:i w:val="0"/>
        </w:rPr>
        <w:lastRenderedPageBreak/>
        <w:t>Марзпетуни 7</w:t>
      </w:r>
      <w:r w:rsidRPr="00E5486D">
        <w:rPr>
          <w:rFonts w:ascii="Sylfaen" w:hAnsi="Sylfaen"/>
          <w:i w:val="0"/>
        </w:rPr>
        <w:t xml:space="preserve">, </w:t>
      </w:r>
      <w:r w:rsidRPr="00E5486D">
        <w:rPr>
          <w:rFonts w:ascii="Calibri" w:hAnsi="Calibri"/>
          <w:i w:val="0"/>
          <w:sz w:val="24"/>
          <w:szCs w:val="24"/>
        </w:rPr>
        <w:t xml:space="preserve">в документарной форме, до </w:t>
      </w:r>
      <w:r w:rsidR="006F1837">
        <w:rPr>
          <w:rFonts w:ascii="Calibri" w:hAnsi="Calibri"/>
          <w:i w:val="0"/>
          <w:sz w:val="24"/>
          <w:szCs w:val="24"/>
        </w:rPr>
        <w:t>17.15</w:t>
      </w:r>
      <w:bookmarkStart w:id="1" w:name="_GoBack"/>
      <w:bookmarkEnd w:id="1"/>
      <w:r w:rsidRPr="00E5486D">
        <w:rPr>
          <w:rFonts w:ascii="Calibri" w:hAnsi="Calibri"/>
          <w:i w:val="0"/>
          <w:sz w:val="24"/>
          <w:szCs w:val="24"/>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E5486D">
        <w:rPr>
          <w:rFonts w:ascii="Sylfaen" w:hAnsi="Sylfaen"/>
          <w:i w:val="0"/>
        </w:rPr>
        <w:t xml:space="preserve">с.  </w:t>
      </w:r>
      <w:r w:rsidR="00583036">
        <w:rPr>
          <w:rFonts w:ascii="Sylfaen" w:hAnsi="Sylfaen"/>
          <w:i w:val="0"/>
        </w:rPr>
        <w:t>Гораван</w:t>
      </w:r>
      <w:r w:rsidR="00583036" w:rsidRPr="00100BCB">
        <w:rPr>
          <w:rFonts w:ascii="Sylfaen" w:hAnsi="Sylfaen"/>
          <w:i w:val="0"/>
        </w:rPr>
        <w:t xml:space="preserve"> на ул.  </w:t>
      </w:r>
      <w:r w:rsidR="00583036" w:rsidRPr="00583036">
        <w:rPr>
          <w:rFonts w:ascii="Sylfaen" w:hAnsi="Sylfaen"/>
          <w:i w:val="0"/>
        </w:rPr>
        <w:t>Геворг Марзпетуни 7</w:t>
      </w:r>
      <w:r w:rsidR="003630DB">
        <w:rPr>
          <w:rFonts w:ascii="Sylfaen" w:hAnsi="Sylfaen"/>
          <w:i w:val="0"/>
        </w:rPr>
        <w:t xml:space="preserve">, </w:t>
      </w:r>
      <w:r w:rsidRPr="00E5486D">
        <w:rPr>
          <w:rFonts w:ascii="Sylfaen" w:hAnsi="Sylfaen"/>
          <w:i w:val="0"/>
        </w:rPr>
        <w:t xml:space="preserve">  году, В </w:t>
      </w:r>
      <w:r w:rsidR="006F1837">
        <w:rPr>
          <w:rFonts w:ascii="Sylfaen" w:hAnsi="Sylfaen"/>
          <w:i w:val="0"/>
        </w:rPr>
        <w:t>17.15</w:t>
      </w:r>
      <w:r w:rsidRPr="00E5486D">
        <w:rPr>
          <w:rFonts w:ascii="Sylfaen" w:hAnsi="Sylfaen"/>
          <w:i w:val="0"/>
        </w:rPr>
        <w:t xml:space="preserve"> в «</w:t>
      </w:r>
      <w:r w:rsidR="00D8755B" w:rsidRPr="00D8755B">
        <w:rPr>
          <w:rFonts w:ascii="Sylfaen" w:hAnsi="Sylfaen"/>
          <w:i w:val="0"/>
        </w:rPr>
        <w:t>17</w:t>
      </w:r>
      <w:r w:rsidRPr="00E5486D">
        <w:rPr>
          <w:rFonts w:ascii="Sylfaen" w:hAnsi="Sylfaen"/>
          <w:i w:val="0"/>
        </w:rPr>
        <w:t xml:space="preserve">»  </w:t>
      </w:r>
      <w:r w:rsidR="00D8755B" w:rsidRPr="00D8755B">
        <w:rPr>
          <w:rFonts w:ascii="GHEA Grapalat" w:hAnsi="GHEA Grapalat"/>
        </w:rPr>
        <w:t>0</w:t>
      </w:r>
      <w:r w:rsidR="00D8755B" w:rsidRPr="003630DB">
        <w:rPr>
          <w:rFonts w:ascii="GHEA Grapalat" w:hAnsi="GHEA Grapalat"/>
        </w:rPr>
        <w:t>1.2023</w:t>
      </w:r>
    </w:p>
    <w:p w:rsidR="00BA04AB" w:rsidRPr="0058219A" w:rsidRDefault="00BA04AB" w:rsidP="00002771">
      <w:pPr>
        <w:pStyle w:val="a3"/>
        <w:widowControl w:val="0"/>
        <w:spacing w:after="160"/>
        <w:ind w:firstLine="567"/>
        <w:rPr>
          <w:rFonts w:ascii="Calibri" w:hAnsi="Calibri"/>
          <w:i w:val="0"/>
          <w:sz w:val="24"/>
          <w:szCs w:val="24"/>
        </w:rPr>
      </w:pPr>
      <w:r w:rsidRPr="00E5486D">
        <w:rPr>
          <w:rFonts w:ascii="Calibri" w:hAnsi="Calibri"/>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w:t>
      </w:r>
      <w:r w:rsidRPr="0058219A">
        <w:rPr>
          <w:rFonts w:ascii="Calibri" w:hAnsi="Calibri"/>
          <w:i w:val="0"/>
          <w:sz w:val="24"/>
          <w:szCs w:val="24"/>
        </w:rPr>
        <w:t>, установленном приглашением на</w:t>
      </w:r>
      <w:r w:rsidRPr="0058219A">
        <w:rPr>
          <w:rFonts w:ascii="Calibri" w:hAnsi="Calibri" w:cs="Courier New"/>
          <w:i w:val="0"/>
          <w:sz w:val="24"/>
          <w:szCs w:val="24"/>
          <w:lang w:val="en-US"/>
        </w:rPr>
        <w:t> </w:t>
      </w:r>
      <w:r w:rsidRPr="0058219A">
        <w:rPr>
          <w:rFonts w:ascii="Calibri" w:hAnsi="Calibri"/>
          <w:i w:val="0"/>
          <w:sz w:val="24"/>
          <w:szCs w:val="24"/>
        </w:rPr>
        <w:t>настоящий конкурс. Для подачи жалобы требуется плата в размере 30</w:t>
      </w:r>
      <w:r w:rsidRPr="0058219A">
        <w:rPr>
          <w:rFonts w:ascii="Calibri" w:hAnsi="Calibri" w:cs="Courier New"/>
          <w:i w:val="0"/>
          <w:sz w:val="24"/>
          <w:szCs w:val="24"/>
          <w:lang w:val="en-US"/>
        </w:rPr>
        <w:t> </w:t>
      </w:r>
      <w:r w:rsidRPr="0058219A">
        <w:rPr>
          <w:rFonts w:ascii="Calibri" w:hAnsi="Calibri"/>
          <w:i w:val="0"/>
          <w:sz w:val="24"/>
          <w:szCs w:val="24"/>
        </w:rPr>
        <w:t>000</w:t>
      </w:r>
      <w:r w:rsidRPr="0058219A">
        <w:rPr>
          <w:rFonts w:ascii="Calibri" w:hAnsi="Calibri" w:cs="Courier New"/>
          <w:i w:val="0"/>
          <w:sz w:val="24"/>
          <w:szCs w:val="24"/>
          <w:lang w:val="en-US"/>
        </w:rPr>
        <w:t> </w:t>
      </w:r>
      <w:r w:rsidRPr="0058219A">
        <w:rPr>
          <w:rFonts w:ascii="Calibri" w:hAnsi="Calibri"/>
          <w:i w:val="0"/>
          <w:sz w:val="24"/>
          <w:szCs w:val="24"/>
        </w:rPr>
        <w:t>(тридцать тысяч) драмов РА, которая должна быть перечислена на</w:t>
      </w:r>
      <w:r w:rsidRPr="0058219A">
        <w:rPr>
          <w:rFonts w:ascii="Calibri" w:hAnsi="Calibri" w:cs="Courier New"/>
          <w:i w:val="0"/>
          <w:sz w:val="24"/>
          <w:szCs w:val="24"/>
          <w:lang w:val="en-US"/>
        </w:rPr>
        <w:t> </w:t>
      </w:r>
      <w:r w:rsidRPr="0058219A">
        <w:rPr>
          <w:rFonts w:ascii="Calibri" w:hAnsi="Calibri"/>
          <w:i w:val="0"/>
          <w:sz w:val="24"/>
          <w:szCs w:val="24"/>
        </w:rPr>
        <w:t>казначейский счет № 900008000482, открытый на имя Министерства финансов Республики Армения.</w:t>
      </w:r>
    </w:p>
    <w:p w:rsidR="00BA04AB" w:rsidRDefault="00BA04AB" w:rsidP="00BA04AB">
      <w:pPr>
        <w:pStyle w:val="a3"/>
        <w:widowControl w:val="0"/>
        <w:spacing w:after="160" w:line="240" w:lineRule="auto"/>
        <w:ind w:firstLine="567"/>
        <w:rPr>
          <w:rFonts w:ascii="Calibri" w:hAnsi="Calibri"/>
          <w:i w:val="0"/>
          <w:sz w:val="24"/>
          <w:szCs w:val="24"/>
          <w:lang w:val="en-US"/>
        </w:rPr>
      </w:pPr>
      <w:r w:rsidRPr="0058219A">
        <w:rPr>
          <w:rFonts w:ascii="Calibri" w:hAnsi="Calibri"/>
          <w:i w:val="0"/>
          <w:sz w:val="24"/>
          <w:szCs w:val="24"/>
        </w:rPr>
        <w:t>Для получения дополнительной информации, связанной с настоящим</w:t>
      </w:r>
      <w:r w:rsidRPr="0058219A">
        <w:rPr>
          <w:rFonts w:ascii="Calibri" w:hAnsi="Calibri" w:cs="Courier New"/>
          <w:i w:val="0"/>
          <w:sz w:val="24"/>
          <w:szCs w:val="24"/>
          <w:lang w:val="en-US"/>
        </w:rPr>
        <w:t> </w:t>
      </w:r>
      <w:r w:rsidRPr="0058219A">
        <w:rPr>
          <w:rFonts w:ascii="Calibri" w:hAnsi="Calibri"/>
          <w:i w:val="0"/>
          <w:sz w:val="24"/>
          <w:szCs w:val="24"/>
        </w:rPr>
        <w:t>объявлением, можете обратиться к секретарю Оценочной комиссии</w:t>
      </w:r>
    </w:p>
    <w:p w:rsidR="00D8755B" w:rsidRPr="00E31B9E" w:rsidRDefault="00D8755B" w:rsidP="00D8755B">
      <w:pPr>
        <w:pStyle w:val="a3"/>
        <w:widowControl w:val="0"/>
        <w:spacing w:after="160" w:line="240" w:lineRule="auto"/>
        <w:rPr>
          <w:rFonts w:ascii="GHEA Grapalat" w:hAnsi="GHEA Grapalat"/>
          <w:i w:val="0"/>
          <w:sz w:val="24"/>
          <w:szCs w:val="24"/>
          <w:u w:val="single"/>
        </w:rPr>
      </w:pPr>
      <w:r w:rsidRPr="00E31B9E">
        <w:rPr>
          <w:rFonts w:ascii="GHEA Grapalat" w:hAnsi="GHEA Grapalat"/>
          <w:i w:val="0"/>
          <w:sz w:val="24"/>
          <w:szCs w:val="24"/>
        </w:rPr>
        <w:t xml:space="preserve">Телефон </w:t>
      </w:r>
      <w:r w:rsidRPr="00E31B9E">
        <w:rPr>
          <w:rFonts w:ascii="GHEA Grapalat" w:hAnsi="GHEA Grapalat"/>
          <w:i w:val="0"/>
          <w:sz w:val="24"/>
          <w:szCs w:val="24"/>
          <w:lang w:val="af-ZA"/>
        </w:rPr>
        <w:t>+</w:t>
      </w:r>
      <w:r w:rsidRPr="00E31B9E">
        <w:rPr>
          <w:rFonts w:ascii="GHEA Grapalat" w:hAnsi="GHEA Grapalat"/>
          <w:sz w:val="24"/>
          <w:szCs w:val="24"/>
          <w:lang w:val="af-ZA"/>
        </w:rPr>
        <w:t xml:space="preserve">374 </w:t>
      </w:r>
      <w:r w:rsidRPr="00E31B9E">
        <w:rPr>
          <w:rFonts w:ascii="Sylfaen" w:hAnsi="Sylfaen"/>
          <w:sz w:val="24"/>
          <w:szCs w:val="24"/>
          <w:lang w:val="af-ZA"/>
        </w:rPr>
        <w:t>2-37-74</w:t>
      </w:r>
    </w:p>
    <w:p w:rsidR="00D8755B" w:rsidRPr="001D0CA2" w:rsidRDefault="00D8755B" w:rsidP="00D8755B">
      <w:pPr>
        <w:pStyle w:val="a3"/>
        <w:spacing w:line="240" w:lineRule="auto"/>
        <w:rPr>
          <w:rFonts w:ascii="GHEA Grapalat" w:hAnsi="GHEA Grapalat"/>
          <w:i w:val="0"/>
          <w:sz w:val="16"/>
          <w:szCs w:val="16"/>
          <w:lang w:val="af-ZA"/>
        </w:rPr>
      </w:pPr>
      <w:r w:rsidRPr="009044F1">
        <w:rPr>
          <w:rFonts w:ascii="GHEA Grapalat" w:hAnsi="GHEA Grapalat"/>
          <w:i w:val="0"/>
          <w:sz w:val="24"/>
          <w:szCs w:val="24"/>
        </w:rPr>
        <w:t xml:space="preserve">Электронная почта </w:t>
      </w:r>
      <w:r w:rsidRPr="00033410">
        <w:rPr>
          <w:rFonts w:ascii="GHEA Grapalat" w:hAnsi="GHEA Grapalat"/>
          <w:i w:val="0"/>
          <w:sz w:val="16"/>
          <w:szCs w:val="16"/>
          <w:lang w:val="en-US"/>
        </w:rPr>
        <w:t>E</w:t>
      </w:r>
      <w:r w:rsidRPr="00D5244A">
        <w:rPr>
          <w:rFonts w:ascii="GHEA Grapalat" w:hAnsi="GHEA Grapalat"/>
          <w:i w:val="0"/>
          <w:sz w:val="16"/>
          <w:szCs w:val="16"/>
        </w:rPr>
        <w:t>-</w:t>
      </w:r>
      <w:r w:rsidRPr="00033410">
        <w:rPr>
          <w:rFonts w:ascii="GHEA Grapalat" w:hAnsi="GHEA Grapalat"/>
          <w:i w:val="0"/>
          <w:sz w:val="16"/>
          <w:szCs w:val="16"/>
          <w:lang w:val="en-US"/>
        </w:rPr>
        <w:t>mail</w:t>
      </w:r>
      <w:hyperlink r:id="rId8" w:history="1">
        <w:r w:rsidRPr="001D0CA2">
          <w:rPr>
            <w:rStyle w:val="a9"/>
            <w:rFonts w:ascii="GHEA Grapalat" w:hAnsi="GHEA Grapalat"/>
            <w:sz w:val="16"/>
            <w:szCs w:val="16"/>
            <w:u w:val="none"/>
            <w:lang w:val="af-ZA"/>
          </w:rPr>
          <w:t>vedu.qaxaqapetaran.2017@mail.ru</w:t>
        </w:r>
      </w:hyperlink>
    </w:p>
    <w:p w:rsidR="00D8755B" w:rsidRPr="003630DB" w:rsidRDefault="00D8755B" w:rsidP="00D8755B">
      <w:pPr>
        <w:pStyle w:val="a3"/>
        <w:widowControl w:val="0"/>
        <w:spacing w:after="160" w:line="240" w:lineRule="auto"/>
        <w:ind w:firstLine="567"/>
        <w:rPr>
          <w:rFonts w:ascii="Calibri" w:hAnsi="Calibri"/>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&lt;&lt;</w:t>
      </w:r>
      <w:r w:rsidRPr="00B94E45">
        <w:rPr>
          <w:rFonts w:ascii="Arial" w:hAnsi="Arial" w:cs="Arial"/>
          <w:i w:val="0"/>
          <w:sz w:val="24"/>
          <w:szCs w:val="24"/>
        </w:rPr>
        <w:t xml:space="preserve"> </w:t>
      </w:r>
      <w:r w:rsidR="00583036">
        <w:rPr>
          <w:rFonts w:ascii="Arial" w:hAnsi="Arial" w:cs="Arial"/>
          <w:i w:val="0"/>
          <w:sz w:val="24"/>
          <w:szCs w:val="24"/>
        </w:rPr>
        <w:t xml:space="preserve"> Гораван Гор </w:t>
      </w:r>
      <w:r w:rsidRPr="00B94E45">
        <w:rPr>
          <w:rFonts w:ascii="Arial" w:hAnsi="Arial" w:cs="Arial"/>
          <w:i w:val="0"/>
          <w:sz w:val="24"/>
          <w:szCs w:val="24"/>
        </w:rPr>
        <w:t>детский</w:t>
      </w:r>
      <w:r w:rsidR="004550D7" w:rsidRPr="00383F64">
        <w:rPr>
          <w:rFonts w:ascii="Arial" w:hAnsi="Arial" w:cs="Arial"/>
          <w:i w:val="0"/>
          <w:sz w:val="24"/>
          <w:szCs w:val="24"/>
        </w:rPr>
        <w:t xml:space="preserve"> </w:t>
      </w:r>
      <w:r w:rsidRPr="00B94E45">
        <w:rPr>
          <w:rFonts w:ascii="Arial" w:hAnsi="Arial" w:cs="Arial"/>
          <w:i w:val="0"/>
          <w:sz w:val="24"/>
          <w:szCs w:val="24"/>
        </w:rPr>
        <w:t>сад</w:t>
      </w:r>
      <w:r w:rsidRPr="00033410">
        <w:rPr>
          <w:rFonts w:ascii="Sylfaen" w:hAnsi="Sylfaen"/>
          <w:i w:val="0"/>
        </w:rPr>
        <w:t>&gt;&gt;</w:t>
      </w: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8C0813" w:rsidRPr="00F01EBB" w:rsidRDefault="008C0813"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103640">
        <w:rPr>
          <w:rFonts w:ascii="GHEA Grapalat" w:hAnsi="GHEA Grapalat"/>
          <w:spacing w:val="-6"/>
        </w:rPr>
        <w:t>запроса</w:t>
      </w:r>
      <w:r w:rsidR="00103640" w:rsidRPr="009805DC">
        <w:rPr>
          <w:rFonts w:ascii="GHEA Grapalat" w:hAnsi="GHEA Grapalat"/>
          <w:spacing w:val="-6"/>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583036">
        <w:rPr>
          <w:rFonts w:ascii="Sylfaen" w:hAnsi="Sylfaen"/>
          <w:i/>
        </w:rPr>
        <w:t>ГM-GHAPDzB-23/01</w:t>
      </w:r>
      <w:r w:rsidR="001B32D9" w:rsidRPr="00D74FB9">
        <w:rPr>
          <w:rFonts w:ascii="GHEA Grapalat" w:hAnsi="GHEA Grapalat"/>
          <w:i/>
        </w:rPr>
        <w:br/>
      </w:r>
      <w:r w:rsidR="00A46F92">
        <w:rPr>
          <w:rFonts w:ascii="GHEA Grapalat" w:hAnsi="GHEA Grapalat"/>
          <w:i/>
        </w:rPr>
        <w:t xml:space="preserve">№ </w:t>
      </w:r>
      <w:r w:rsidR="00103640">
        <w:rPr>
          <w:rFonts w:ascii="GHEA Grapalat" w:hAnsi="GHEA Grapalat"/>
          <w:i/>
        </w:rPr>
        <w:t>1</w:t>
      </w:r>
      <w:r w:rsidR="002B4FA3">
        <w:rPr>
          <w:rFonts w:ascii="GHEA Grapalat" w:hAnsi="GHEA Grapalat"/>
          <w:i/>
        </w:rPr>
        <w:t xml:space="preserve"> от </w:t>
      </w:r>
      <w:r w:rsidR="00EE004F" w:rsidRPr="00EE004F">
        <w:rPr>
          <w:rFonts w:ascii="GHEA Grapalat" w:hAnsi="GHEA Grapalat"/>
          <w:i/>
        </w:rPr>
        <w:t>1</w:t>
      </w:r>
      <w:r w:rsidR="00D8755B" w:rsidRPr="00D8755B">
        <w:rPr>
          <w:rFonts w:ascii="GHEA Grapalat" w:hAnsi="GHEA Grapalat"/>
          <w:i/>
        </w:rPr>
        <w:t xml:space="preserve">0 </w:t>
      </w:r>
      <w:r w:rsidR="00D8755B" w:rsidRPr="00D8755B">
        <w:rPr>
          <w:rFonts w:ascii="GHEA Grapalat" w:hAnsi="GHEA Grapalat"/>
        </w:rPr>
        <w:t>.01.</w:t>
      </w:r>
      <w:r w:rsidR="00096865" w:rsidRPr="009044F1">
        <w:rPr>
          <w:rFonts w:ascii="GHEA Grapalat" w:hAnsi="GHEA Grapalat"/>
          <w:i/>
        </w:rPr>
        <w:t>20</w:t>
      </w:r>
      <w:r w:rsidR="00103640">
        <w:rPr>
          <w:rFonts w:ascii="GHEA Grapalat" w:hAnsi="GHEA Grapalat"/>
          <w:i/>
        </w:rPr>
        <w:t>2</w:t>
      </w:r>
      <w:r w:rsidR="00D8755B" w:rsidRPr="00D8755B">
        <w:rPr>
          <w:rFonts w:ascii="GHEA Grapalat" w:hAnsi="GHEA Grapalat"/>
          <w:i/>
        </w:rPr>
        <w:t>3</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A04AB" w:rsidRPr="0058219A" w:rsidRDefault="00BA04AB" w:rsidP="00BA04AB">
      <w:pPr>
        <w:pStyle w:val="aa"/>
        <w:widowControl w:val="0"/>
        <w:spacing w:after="160"/>
        <w:ind w:right="-7" w:firstLine="567"/>
        <w:jc w:val="center"/>
        <w:rPr>
          <w:rFonts w:ascii="Calibri" w:hAnsi="Calibri"/>
        </w:rPr>
      </w:pPr>
    </w:p>
    <w:p w:rsidR="00D8755B" w:rsidRPr="00D8755B" w:rsidRDefault="00BA04AB" w:rsidP="00862409">
      <w:pPr>
        <w:pStyle w:val="HTML"/>
        <w:shd w:val="clear" w:color="auto" w:fill="FFFFFF"/>
        <w:spacing w:line="360" w:lineRule="atLeast"/>
        <w:jc w:val="center"/>
        <w:rPr>
          <w:rFonts w:ascii="inherit" w:hAnsi="inherit"/>
          <w:color w:val="70757A"/>
          <w:sz w:val="24"/>
          <w:szCs w:val="24"/>
          <w:lang w:val="ru-RU" w:eastAsia="ru-RU"/>
        </w:rPr>
      </w:pPr>
      <w:r w:rsidRPr="00D8755B">
        <w:rPr>
          <w:rFonts w:ascii="Sylfaen" w:hAnsi="Sylfaen"/>
          <w:i/>
          <w:lang w:val="ru-RU"/>
        </w:rPr>
        <w:t>&lt;&lt;</w:t>
      </w:r>
      <w:r w:rsidR="00D8755B" w:rsidRPr="003630DB">
        <w:rPr>
          <w:rFonts w:ascii="Sylfaen" w:hAnsi="Sylfaen"/>
          <w:i/>
          <w:lang w:val="ru-RU"/>
        </w:rPr>
        <w:t xml:space="preserve"> </w:t>
      </w:r>
      <w:r w:rsidR="00002771">
        <w:rPr>
          <w:rFonts w:ascii="Sylfaen" w:hAnsi="Sylfaen"/>
          <w:i/>
          <w:lang w:val="ru-RU"/>
        </w:rPr>
        <w:t xml:space="preserve"> </w:t>
      </w:r>
      <w:r w:rsidR="00002771" w:rsidRPr="00002771">
        <w:rPr>
          <w:rFonts w:ascii="GHEA Grapalat" w:hAnsi="GHEA Grapalat"/>
          <w:sz w:val="24"/>
          <w:szCs w:val="24"/>
          <w:lang w:val="ru-RU"/>
        </w:rPr>
        <w:t>Гораван</w:t>
      </w:r>
      <w:r w:rsidR="00D8755B" w:rsidRPr="00002771">
        <w:rPr>
          <w:rFonts w:ascii="GHEA Grapalat" w:hAnsi="GHEA Grapalat"/>
          <w:sz w:val="24"/>
          <w:szCs w:val="24"/>
          <w:lang w:val="ru-RU"/>
        </w:rPr>
        <w:t xml:space="preserve">   </w:t>
      </w:r>
      <w:r w:rsidR="00002771">
        <w:rPr>
          <w:rFonts w:ascii="GHEA Grapalat" w:hAnsi="GHEA Grapalat"/>
          <w:sz w:val="24"/>
          <w:szCs w:val="24"/>
          <w:lang w:val="ru-RU"/>
        </w:rPr>
        <w:t>Гор</w:t>
      </w:r>
      <w:r w:rsidR="00D8755B" w:rsidRPr="003630DB">
        <w:rPr>
          <w:rFonts w:ascii="GHEA Grapalat" w:hAnsi="GHEA Grapalat"/>
          <w:sz w:val="24"/>
          <w:szCs w:val="24"/>
          <w:lang w:val="ru-RU"/>
        </w:rPr>
        <w:t xml:space="preserve"> детский сад</w:t>
      </w:r>
      <w:r w:rsidRPr="00D8755B">
        <w:rPr>
          <w:rFonts w:ascii="Sylfaen" w:hAnsi="Sylfaen"/>
          <w:i/>
          <w:lang w:val="ru-RU"/>
        </w:rPr>
        <w:t xml:space="preserve"> &gt;&gt;</w:t>
      </w:r>
      <w:r w:rsidR="00D8755B" w:rsidRPr="00D8755B">
        <w:rPr>
          <w:rStyle w:val="70"/>
          <w:rFonts w:ascii="inherit" w:hAnsi="inherit"/>
          <w:color w:val="70757A"/>
        </w:rPr>
        <w:t xml:space="preserve"> </w:t>
      </w:r>
      <w:r w:rsidR="00D8755B" w:rsidRPr="00D8755B">
        <w:rPr>
          <w:rFonts w:ascii="inherit" w:hAnsi="inherit"/>
          <w:color w:val="70757A"/>
          <w:sz w:val="24"/>
          <w:lang w:val="ru-RU" w:eastAsia="ru-RU"/>
        </w:rPr>
        <w:t>HOAK</w:t>
      </w:r>
    </w:p>
    <w:p w:rsidR="00BA04AB" w:rsidRPr="00D8755B" w:rsidRDefault="00BA04AB" w:rsidP="00BA04AB">
      <w:pPr>
        <w:pStyle w:val="aa"/>
        <w:widowControl w:val="0"/>
        <w:spacing w:after="160"/>
        <w:ind w:right="-7" w:firstLine="567"/>
        <w:jc w:val="center"/>
        <w:rPr>
          <w:rFonts w:ascii="Calibri" w:hAnsi="Calibri"/>
        </w:rPr>
      </w:pPr>
    </w:p>
    <w:p w:rsidR="00BA04AB" w:rsidRPr="0058219A" w:rsidRDefault="00BA04AB" w:rsidP="00BA04AB">
      <w:pPr>
        <w:pStyle w:val="aa"/>
        <w:widowControl w:val="0"/>
        <w:spacing w:after="160"/>
        <w:ind w:right="-7" w:firstLine="567"/>
        <w:jc w:val="center"/>
        <w:rPr>
          <w:rFonts w:ascii="Calibri" w:hAnsi="Calibri" w:cs="Sylfaen"/>
        </w:rPr>
      </w:pPr>
      <w:r w:rsidRPr="0058219A">
        <w:rPr>
          <w:rFonts w:ascii="Calibri" w:hAnsi="Calibri"/>
        </w:rPr>
        <w:t>ПРИГЛАШЕНИЕ</w:t>
      </w:r>
    </w:p>
    <w:p w:rsidR="00BA04AB" w:rsidRPr="0058219A" w:rsidRDefault="00BA04AB" w:rsidP="00BA04AB">
      <w:pPr>
        <w:pStyle w:val="aa"/>
        <w:widowControl w:val="0"/>
        <w:spacing w:after="160"/>
        <w:ind w:right="-7" w:firstLine="567"/>
        <w:jc w:val="center"/>
        <w:rPr>
          <w:rFonts w:ascii="Calibri" w:hAnsi="Calibri" w:cs="Sylfaen"/>
        </w:rPr>
      </w:pPr>
    </w:p>
    <w:p w:rsidR="00BA04AB" w:rsidRPr="0058219A" w:rsidRDefault="00BA04AB" w:rsidP="00BA04AB">
      <w:pPr>
        <w:pStyle w:val="aa"/>
        <w:widowControl w:val="0"/>
        <w:spacing w:after="160"/>
        <w:ind w:right="-7" w:firstLine="567"/>
        <w:jc w:val="center"/>
        <w:rPr>
          <w:rFonts w:ascii="Calibri" w:hAnsi="Calibri" w:cs="Sylfaen"/>
        </w:rPr>
      </w:pPr>
    </w:p>
    <w:p w:rsidR="00D8755B" w:rsidRPr="00D8755B" w:rsidRDefault="00BA04AB" w:rsidP="00D8755B">
      <w:pPr>
        <w:pStyle w:val="HTML"/>
        <w:shd w:val="clear" w:color="auto" w:fill="FFFFFF"/>
        <w:spacing w:line="360" w:lineRule="atLeast"/>
        <w:rPr>
          <w:rFonts w:ascii="inherit" w:hAnsi="inherit"/>
          <w:color w:val="70757A"/>
          <w:sz w:val="24"/>
          <w:szCs w:val="24"/>
          <w:lang w:val="ru-RU" w:eastAsia="ru-RU"/>
        </w:rPr>
      </w:pPr>
      <w:r w:rsidRPr="00D8755B">
        <w:rPr>
          <w:rFonts w:ascii="Calibri" w:hAnsi="Calibri"/>
          <w:lang w:val="ru-RU"/>
        </w:rPr>
        <w:t xml:space="preserve">НА ЗАПРОС  КОТИРОВОК, ОБЪЯВЛЕННЫЙ С ЦЕЛЬЮ ПРИОБРЕТЕНИЯ </w:t>
      </w:r>
      <w:r w:rsidRPr="00D8755B">
        <w:rPr>
          <w:rFonts w:ascii="Calibri" w:hAnsi="Calibri"/>
          <w:b/>
          <w:i/>
          <w:lang w:val="ru-RU"/>
        </w:rPr>
        <w:t>«ПРОДУКТОВ»</w:t>
      </w:r>
      <w:r w:rsidRPr="00D8755B">
        <w:rPr>
          <w:rFonts w:ascii="Calibri" w:hAnsi="Calibri"/>
          <w:lang w:val="ru-RU"/>
        </w:rPr>
        <w:t xml:space="preserve">ДЛЯ НУЖД </w:t>
      </w:r>
      <w:r w:rsidR="00002771" w:rsidRPr="00D8755B">
        <w:rPr>
          <w:rFonts w:ascii="Sylfaen" w:hAnsi="Sylfaen"/>
          <w:i/>
          <w:lang w:val="ru-RU"/>
        </w:rPr>
        <w:t>&lt;&lt;</w:t>
      </w:r>
      <w:r w:rsidR="00002771" w:rsidRPr="003630DB">
        <w:rPr>
          <w:rFonts w:ascii="Sylfaen" w:hAnsi="Sylfaen"/>
          <w:i/>
          <w:lang w:val="ru-RU"/>
        </w:rPr>
        <w:t xml:space="preserve"> </w:t>
      </w:r>
      <w:r w:rsidR="00002771">
        <w:rPr>
          <w:rFonts w:ascii="Sylfaen" w:hAnsi="Sylfaen"/>
          <w:i/>
          <w:lang w:val="ru-RU"/>
        </w:rPr>
        <w:t xml:space="preserve"> </w:t>
      </w:r>
      <w:r w:rsidR="00002771" w:rsidRPr="00002771">
        <w:rPr>
          <w:rFonts w:ascii="GHEA Grapalat" w:hAnsi="GHEA Grapalat"/>
          <w:sz w:val="24"/>
          <w:szCs w:val="24"/>
          <w:lang w:val="ru-RU"/>
        </w:rPr>
        <w:t xml:space="preserve">Гораван   </w:t>
      </w:r>
      <w:r w:rsidR="00002771">
        <w:rPr>
          <w:rFonts w:ascii="GHEA Grapalat" w:hAnsi="GHEA Grapalat"/>
          <w:sz w:val="24"/>
          <w:szCs w:val="24"/>
          <w:lang w:val="ru-RU"/>
        </w:rPr>
        <w:t>Гор</w:t>
      </w:r>
      <w:r w:rsidR="00002771" w:rsidRPr="003630DB">
        <w:rPr>
          <w:rFonts w:ascii="GHEA Grapalat" w:hAnsi="GHEA Grapalat"/>
          <w:sz w:val="24"/>
          <w:szCs w:val="24"/>
          <w:lang w:val="ru-RU"/>
        </w:rPr>
        <w:t xml:space="preserve"> детский сад</w:t>
      </w:r>
      <w:r w:rsidR="00002771" w:rsidRPr="00D8755B">
        <w:rPr>
          <w:rFonts w:ascii="Sylfaen" w:hAnsi="Sylfaen"/>
          <w:i/>
          <w:lang w:val="ru-RU"/>
        </w:rPr>
        <w:t xml:space="preserve"> &gt;&gt;</w:t>
      </w:r>
      <w:r w:rsidR="00002771" w:rsidRPr="00D8755B">
        <w:rPr>
          <w:rStyle w:val="70"/>
          <w:rFonts w:ascii="inherit" w:hAnsi="inherit"/>
          <w:color w:val="70757A"/>
        </w:rPr>
        <w:t xml:space="preserve"> </w:t>
      </w:r>
      <w:r w:rsidRPr="00D8755B">
        <w:rPr>
          <w:rFonts w:ascii="Sylfaen" w:hAnsi="Sylfaen"/>
          <w:i/>
          <w:lang w:val="ru-RU"/>
        </w:rPr>
        <w:t xml:space="preserve"> </w:t>
      </w:r>
      <w:r w:rsidR="00D8755B" w:rsidRPr="00D8755B">
        <w:rPr>
          <w:rFonts w:ascii="inherit" w:hAnsi="inherit"/>
          <w:color w:val="70757A"/>
          <w:sz w:val="24"/>
          <w:lang w:val="ru-RU" w:eastAsia="ru-RU"/>
        </w:rPr>
        <w:t>HOAK</w:t>
      </w:r>
    </w:p>
    <w:p w:rsidR="00BA04AB" w:rsidRPr="00D8755B" w:rsidRDefault="00BA04AB" w:rsidP="00BA04AB">
      <w:pPr>
        <w:pStyle w:val="aa"/>
        <w:widowControl w:val="0"/>
        <w:spacing w:after="160"/>
        <w:ind w:right="-7"/>
        <w:jc w:val="center"/>
        <w:rPr>
          <w:rFonts w:ascii="Calibri" w:hAnsi="Calibri"/>
        </w:rPr>
      </w:pPr>
    </w:p>
    <w:p w:rsidR="00BA04AB" w:rsidRPr="0058219A" w:rsidRDefault="00BA04AB" w:rsidP="00BA04AB">
      <w:pPr>
        <w:pStyle w:val="aa"/>
        <w:widowControl w:val="0"/>
        <w:spacing w:after="160"/>
        <w:ind w:right="-7" w:firstLine="567"/>
        <w:jc w:val="center"/>
        <w:rPr>
          <w:rFonts w:ascii="Calibri" w:hAnsi="Calibri"/>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226C3A">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D8755B" w:rsidRPr="00D8755B" w:rsidRDefault="00002771" w:rsidP="00002771">
      <w:pPr>
        <w:pStyle w:val="HTML"/>
        <w:shd w:val="clear" w:color="auto" w:fill="FFFFFF"/>
        <w:spacing w:line="360" w:lineRule="atLeast"/>
        <w:jc w:val="center"/>
        <w:rPr>
          <w:rFonts w:ascii="inherit" w:hAnsi="inherit"/>
          <w:color w:val="70757A"/>
          <w:sz w:val="24"/>
          <w:szCs w:val="24"/>
          <w:lang w:val="ru-RU" w:eastAsia="ru-RU"/>
        </w:rPr>
      </w:pPr>
      <w:r w:rsidRPr="00D8755B">
        <w:rPr>
          <w:rFonts w:ascii="Sylfaen" w:hAnsi="Sylfaen"/>
          <w:i/>
          <w:lang w:val="ru-RU"/>
        </w:rPr>
        <w:t>&lt;&lt;</w:t>
      </w:r>
      <w:r w:rsidRPr="003630DB">
        <w:rPr>
          <w:rFonts w:ascii="Sylfaen" w:hAnsi="Sylfaen"/>
          <w:i/>
          <w:lang w:val="ru-RU"/>
        </w:rPr>
        <w:t xml:space="preserve"> </w:t>
      </w:r>
      <w:r>
        <w:rPr>
          <w:rFonts w:ascii="Sylfaen" w:hAnsi="Sylfaen"/>
          <w:i/>
          <w:lang w:val="ru-RU"/>
        </w:rPr>
        <w:t xml:space="preserve"> </w:t>
      </w:r>
      <w:r w:rsidRPr="00002771">
        <w:rPr>
          <w:rFonts w:ascii="GHEA Grapalat" w:hAnsi="GHEA Grapalat"/>
          <w:sz w:val="24"/>
          <w:szCs w:val="24"/>
          <w:lang w:val="ru-RU"/>
        </w:rPr>
        <w:t xml:space="preserve">Гораван   </w:t>
      </w:r>
      <w:r>
        <w:rPr>
          <w:rFonts w:ascii="GHEA Grapalat" w:hAnsi="GHEA Grapalat"/>
          <w:sz w:val="24"/>
          <w:szCs w:val="24"/>
          <w:lang w:val="ru-RU"/>
        </w:rPr>
        <w:t>Гор</w:t>
      </w:r>
      <w:r w:rsidRPr="003630DB">
        <w:rPr>
          <w:rFonts w:ascii="GHEA Grapalat" w:hAnsi="GHEA Grapalat"/>
          <w:sz w:val="24"/>
          <w:szCs w:val="24"/>
          <w:lang w:val="ru-RU"/>
        </w:rPr>
        <w:t xml:space="preserve"> детский сад</w:t>
      </w:r>
      <w:r w:rsidRPr="00D8755B">
        <w:rPr>
          <w:rFonts w:ascii="Sylfaen" w:hAnsi="Sylfaen"/>
          <w:i/>
          <w:lang w:val="ru-RU"/>
        </w:rPr>
        <w:t xml:space="preserve"> &gt;&gt;</w:t>
      </w:r>
      <w:r w:rsidRPr="00D8755B">
        <w:rPr>
          <w:rStyle w:val="70"/>
          <w:rFonts w:ascii="inherit" w:hAnsi="inherit"/>
          <w:color w:val="70757A"/>
        </w:rPr>
        <w:t xml:space="preserve"> </w:t>
      </w:r>
      <w:r w:rsidR="00D8755B" w:rsidRPr="00D8755B">
        <w:rPr>
          <w:rFonts w:ascii="inherit" w:hAnsi="inherit"/>
          <w:color w:val="70757A"/>
          <w:sz w:val="24"/>
          <w:lang w:val="ru-RU" w:eastAsia="ru-RU"/>
        </w:rPr>
        <w:t>HOAK</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103640" w:rsidRPr="0010364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103640" w:rsidRDefault="00096865" w:rsidP="00B46D58">
      <w:pPr>
        <w:widowControl w:val="0"/>
        <w:spacing w:after="160"/>
        <w:jc w:val="center"/>
        <w:rPr>
          <w:rFonts w:ascii="GHEA Grapalat" w:hAnsi="GHEA Grapalat"/>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103640">
        <w:rPr>
          <w:rFonts w:ascii="GHEA Grapalat" w:hAnsi="GHEA Grapalat"/>
        </w:rPr>
        <w:t xml:space="preserve">НА </w:t>
      </w:r>
      <w:r w:rsidR="00103640" w:rsidRPr="00103640">
        <w:rPr>
          <w:rFonts w:ascii="GHEA Grapalat" w:hAnsi="GHEA Grapalat"/>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796A7A">
        <w:rPr>
          <w:rFonts w:ascii="GHEA Grapalat" w:hAnsi="GHEA Grapalat"/>
          <w:spacing w:val="-6"/>
        </w:rPr>
        <w:lastRenderedPageBreak/>
        <w:t xml:space="preserve">Настоящее Приглашение предоставляется в дополнение к объявлению </w:t>
      </w:r>
      <w:r w:rsidR="00796A7A" w:rsidRPr="00796A7A">
        <w:rPr>
          <w:rFonts w:ascii="GHEA Grapalat" w:hAnsi="GHEA Grapalat"/>
          <w:spacing w:val="-6"/>
        </w:rPr>
        <w:t>по запросу котировок</w:t>
      </w:r>
      <w:r w:rsidRPr="00796A7A">
        <w:rPr>
          <w:rFonts w:ascii="GHEA Grapalat" w:hAnsi="GHEA Grapalat"/>
          <w:spacing w:val="-6"/>
        </w:rPr>
        <w:t xml:space="preserve">, проводимом под </w:t>
      </w:r>
      <w:r w:rsidRPr="00AF1899">
        <w:rPr>
          <w:rFonts w:ascii="GHEA Grapalat" w:hAnsi="GHEA Grapalat"/>
          <w:spacing w:val="-6"/>
        </w:rPr>
        <w:t xml:space="preserve">кодом </w:t>
      </w:r>
      <w:r w:rsidR="00583036">
        <w:rPr>
          <w:rFonts w:ascii="Sylfaen" w:hAnsi="Sylfaen"/>
          <w:i/>
        </w:rPr>
        <w:t>ГM-GHAPDzB-23/01</w:t>
      </w:r>
      <w:r w:rsidRPr="00AF1899">
        <w:rPr>
          <w:rFonts w:ascii="GHEA Grapalat" w:hAnsi="GHEA Grapalat"/>
          <w:spacing w:val="-6"/>
        </w:rPr>
        <w:t>(далее</w:t>
      </w:r>
      <w:r w:rsidRPr="00796A7A">
        <w:rPr>
          <w:rFonts w:ascii="GHEA Grapalat" w:hAnsi="GHEA Grapalat"/>
          <w:spacing w:val="-6"/>
        </w:rPr>
        <w:t xml:space="preserve"> — процедура).</w:t>
      </w:r>
    </w:p>
    <w:p w:rsidR="00D8755B" w:rsidRPr="00D8755B" w:rsidRDefault="00096865" w:rsidP="00D8755B">
      <w:pPr>
        <w:pStyle w:val="HTML"/>
        <w:shd w:val="clear" w:color="auto" w:fill="FFFFFF"/>
        <w:spacing w:line="360" w:lineRule="atLeast"/>
        <w:rPr>
          <w:rFonts w:ascii="inherit" w:hAnsi="inherit"/>
          <w:color w:val="70757A"/>
          <w:sz w:val="24"/>
          <w:szCs w:val="24"/>
          <w:lang w:val="ru-RU" w:eastAsia="ru-RU"/>
        </w:rPr>
      </w:pPr>
      <w:r w:rsidRPr="00D8755B">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0B2CFA">
        <w:rPr>
          <w:rFonts w:ascii="GHEA Grapalat" w:hAnsi="GHEA Grapalat"/>
        </w:rPr>
        <w:t>N</w:t>
      </w:r>
      <w:r w:rsidRPr="00D8755B">
        <w:rPr>
          <w:rFonts w:ascii="GHEA Grapalat" w:hAnsi="GHEA Grapalat"/>
          <w:lang w:val="ru-RU"/>
        </w:rPr>
        <w:t xml:space="preserve"> от</w:t>
      </w:r>
      <w:r w:rsidR="006D2DF7" w:rsidRPr="000B2CFA">
        <w:t> </w:t>
      </w:r>
      <w:r w:rsidRPr="00D8755B">
        <w:rPr>
          <w:rFonts w:ascii="GHEA Grapalat" w:hAnsi="GHEA Grapalat"/>
          <w:lang w:val="ru-RU"/>
        </w:rPr>
        <w:t>4</w:t>
      </w:r>
      <w:r w:rsidR="006D2DF7" w:rsidRPr="000B2CFA">
        <w:t> </w:t>
      </w:r>
      <w:r w:rsidRPr="00D8755B">
        <w:rPr>
          <w:rFonts w:ascii="GHEA Grapalat" w:hAnsi="GHEA Grapalat"/>
          <w:lang w:val="ru-RU"/>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8755B" w:rsidRPr="00D8755B">
        <w:rPr>
          <w:rFonts w:ascii="Sylfaen" w:hAnsi="Sylfaen"/>
          <w:i/>
          <w:lang w:val="ru-RU"/>
        </w:rPr>
        <w:t xml:space="preserve"> </w:t>
      </w:r>
      <w:r w:rsidR="00002771" w:rsidRPr="00D8755B">
        <w:rPr>
          <w:rFonts w:ascii="Sylfaen" w:hAnsi="Sylfaen"/>
          <w:i/>
          <w:lang w:val="ru-RU"/>
        </w:rPr>
        <w:t>&lt;&lt;</w:t>
      </w:r>
      <w:r w:rsidR="00002771" w:rsidRPr="003630DB">
        <w:rPr>
          <w:rFonts w:ascii="Sylfaen" w:hAnsi="Sylfaen"/>
          <w:i/>
          <w:lang w:val="ru-RU"/>
        </w:rPr>
        <w:t xml:space="preserve"> </w:t>
      </w:r>
      <w:r w:rsidR="00002771">
        <w:rPr>
          <w:rFonts w:ascii="Sylfaen" w:hAnsi="Sylfaen"/>
          <w:i/>
          <w:lang w:val="ru-RU"/>
        </w:rPr>
        <w:t xml:space="preserve"> </w:t>
      </w:r>
      <w:r w:rsidR="00002771" w:rsidRPr="00002771">
        <w:rPr>
          <w:rFonts w:ascii="GHEA Grapalat" w:hAnsi="GHEA Grapalat"/>
          <w:sz w:val="24"/>
          <w:szCs w:val="24"/>
          <w:lang w:val="ru-RU"/>
        </w:rPr>
        <w:t xml:space="preserve">Гораван   </w:t>
      </w:r>
      <w:r w:rsidR="00002771">
        <w:rPr>
          <w:rFonts w:ascii="GHEA Grapalat" w:hAnsi="GHEA Grapalat"/>
          <w:sz w:val="24"/>
          <w:szCs w:val="24"/>
          <w:lang w:val="ru-RU"/>
        </w:rPr>
        <w:t>Гор</w:t>
      </w:r>
      <w:r w:rsidR="00002771" w:rsidRPr="003630DB">
        <w:rPr>
          <w:rFonts w:ascii="GHEA Grapalat" w:hAnsi="GHEA Grapalat"/>
          <w:sz w:val="24"/>
          <w:szCs w:val="24"/>
          <w:lang w:val="ru-RU"/>
        </w:rPr>
        <w:t xml:space="preserve"> детский сад</w:t>
      </w:r>
      <w:r w:rsidR="00002771" w:rsidRPr="00D8755B">
        <w:rPr>
          <w:rFonts w:ascii="Sylfaen" w:hAnsi="Sylfaen"/>
          <w:i/>
          <w:lang w:val="ru-RU"/>
        </w:rPr>
        <w:t xml:space="preserve"> &gt;&gt;</w:t>
      </w:r>
      <w:r w:rsidR="00002771" w:rsidRPr="00D8755B">
        <w:rPr>
          <w:rStyle w:val="70"/>
          <w:rFonts w:ascii="inherit" w:hAnsi="inherit"/>
          <w:color w:val="70757A"/>
        </w:rPr>
        <w:t xml:space="preserve"> </w:t>
      </w:r>
      <w:r w:rsidR="00D8755B" w:rsidRPr="00D8755B">
        <w:rPr>
          <w:rFonts w:ascii="inherit" w:hAnsi="inherit"/>
          <w:color w:val="70757A"/>
          <w:sz w:val="24"/>
          <w:lang w:val="ru-RU" w:eastAsia="ru-RU"/>
        </w:rPr>
        <w:t>HOAK</w:t>
      </w:r>
    </w:p>
    <w:p w:rsidR="00096865" w:rsidRPr="000B2CFA" w:rsidRDefault="00D8755B" w:rsidP="00B46D58">
      <w:pPr>
        <w:widowControl w:val="0"/>
        <w:spacing w:after="160"/>
        <w:ind w:firstLine="567"/>
        <w:jc w:val="both"/>
        <w:rPr>
          <w:rFonts w:ascii="GHEA Grapalat" w:hAnsi="GHEA Grapalat"/>
        </w:rPr>
      </w:pPr>
      <w:r w:rsidRPr="00D8755B">
        <w:rPr>
          <w:rFonts w:ascii="Sylfaen" w:hAnsi="Sylfaen"/>
          <w:i/>
        </w:rPr>
        <w:t xml:space="preserve"> </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630DB"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sidR="007F7591">
        <w:rPr>
          <w:rFonts w:ascii="GHEA Grapalat" w:hAnsi="GHEA Grapalat"/>
          <w:sz w:val="24"/>
          <w:szCs w:val="24"/>
          <w:lang w:val="hy-AM"/>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D8755B" w:rsidRPr="00D8755B" w:rsidRDefault="00845AA5" w:rsidP="00D8755B">
      <w:pPr>
        <w:pStyle w:val="HTML"/>
        <w:shd w:val="clear" w:color="auto" w:fill="FFFFFF"/>
        <w:spacing w:line="360" w:lineRule="atLeast"/>
        <w:rPr>
          <w:rFonts w:ascii="inherit" w:hAnsi="inherit"/>
          <w:color w:val="70757A"/>
          <w:sz w:val="24"/>
          <w:szCs w:val="24"/>
          <w:lang w:val="ru-RU" w:eastAsia="ru-RU"/>
        </w:rPr>
      </w:pPr>
      <w:r w:rsidRPr="00D8755B">
        <w:rPr>
          <w:rFonts w:ascii="GHEA Grapalat" w:hAnsi="GHEA Grapalat"/>
          <w:lang w:val="ru-RU"/>
        </w:rPr>
        <w:t>1.1</w:t>
      </w:r>
      <w:r w:rsidR="008E6E51" w:rsidRPr="00D8755B">
        <w:rPr>
          <w:rFonts w:ascii="GHEA Grapalat" w:hAnsi="GHEA Grapalat"/>
          <w:lang w:val="ru-RU"/>
        </w:rPr>
        <w:t>.</w:t>
      </w:r>
      <w:r w:rsidR="00F63BBB" w:rsidRPr="00D8755B">
        <w:rPr>
          <w:rFonts w:ascii="GHEA Grapalat" w:hAnsi="GHEA Grapalat"/>
          <w:lang w:val="ru-RU"/>
        </w:rPr>
        <w:tab/>
      </w:r>
      <w:r w:rsidRPr="00D8755B">
        <w:rPr>
          <w:rFonts w:ascii="GHEA Grapalat" w:hAnsi="GHEA Grapalat"/>
          <w:lang w:val="ru-RU"/>
        </w:rPr>
        <w:t xml:space="preserve">Предметом закупки является приобретение </w:t>
      </w:r>
      <w:r w:rsidR="00D8755B" w:rsidRPr="00D8755B">
        <w:rPr>
          <w:rFonts w:ascii="Sylfaen" w:hAnsi="Sylfaen"/>
          <w:lang w:val="ru-RU"/>
        </w:rPr>
        <w:t>продуктов питания</w:t>
      </w:r>
      <w:r w:rsidRPr="00D8755B">
        <w:rPr>
          <w:rFonts w:ascii="GHEA Grapalat" w:hAnsi="GHEA Grapalat"/>
          <w:lang w:val="ru-RU"/>
        </w:rPr>
        <w:t xml:space="preserve"> (далее — также товар) для нужд </w:t>
      </w:r>
      <w:r w:rsidR="00D8755B" w:rsidRPr="00D8755B">
        <w:rPr>
          <w:rFonts w:ascii="Sylfaen" w:hAnsi="Sylfaen"/>
          <w:i/>
          <w:lang w:val="ru-RU"/>
        </w:rPr>
        <w:t xml:space="preserve">    &lt;&lt;    </w:t>
      </w:r>
      <w:r w:rsidR="00002771">
        <w:rPr>
          <w:rFonts w:ascii="GHEA Grapalat" w:hAnsi="GHEA Grapalat"/>
          <w:sz w:val="24"/>
          <w:szCs w:val="24"/>
          <w:lang w:val="ru-RU"/>
        </w:rPr>
        <w:t>Гораван Гор</w:t>
      </w:r>
      <w:r w:rsidR="00D8755B" w:rsidRPr="00D8755B">
        <w:rPr>
          <w:rFonts w:ascii="Sylfaen" w:hAnsi="Sylfaen"/>
          <w:i/>
          <w:lang w:val="ru-RU"/>
        </w:rPr>
        <w:t xml:space="preserve"> &gt;&gt;</w:t>
      </w:r>
      <w:r w:rsidR="00D8755B" w:rsidRPr="00D8755B">
        <w:rPr>
          <w:rStyle w:val="70"/>
          <w:rFonts w:ascii="inherit" w:hAnsi="inherit"/>
          <w:color w:val="70757A"/>
        </w:rPr>
        <w:t xml:space="preserve"> </w:t>
      </w:r>
      <w:r w:rsidR="00D8755B" w:rsidRPr="00D8755B">
        <w:rPr>
          <w:rFonts w:ascii="inherit" w:hAnsi="inherit"/>
          <w:color w:val="70757A"/>
          <w:sz w:val="24"/>
          <w:lang w:val="ru-RU" w:eastAsia="ru-RU"/>
        </w:rPr>
        <w:t>HOAK</w:t>
      </w:r>
    </w:p>
    <w:p w:rsidR="00096865" w:rsidRPr="00796A7A" w:rsidRDefault="00D8755B" w:rsidP="00796A7A">
      <w:r w:rsidRPr="00D8755B">
        <w:rPr>
          <w:rFonts w:ascii="Sylfaen" w:hAnsi="Sylfaen"/>
          <w:i/>
        </w:rPr>
        <w:t xml:space="preserve">  </w:t>
      </w:r>
      <w:r w:rsidR="00845AA5" w:rsidRPr="009044F1">
        <w:rPr>
          <w:rFonts w:ascii="GHEA Grapalat" w:hAnsi="GHEA Grapalat"/>
        </w:rPr>
        <w:t xml:space="preserve">, которые сгруппированы в </w:t>
      </w:r>
      <w:r w:rsidRPr="003630DB">
        <w:rPr>
          <w:rFonts w:ascii="GHEA Grapalat" w:hAnsi="GHEA Grapalat"/>
        </w:rPr>
        <w:t xml:space="preserve">    5</w:t>
      </w:r>
      <w:r w:rsidR="00002771">
        <w:rPr>
          <w:rFonts w:ascii="GHEA Grapalat" w:hAnsi="GHEA Grapalat"/>
        </w:rPr>
        <w:t>3</w:t>
      </w:r>
      <w:r w:rsidRPr="003630DB">
        <w:rPr>
          <w:rFonts w:ascii="GHEA Grapalat" w:hAnsi="GHEA Grapalat"/>
        </w:rPr>
        <w:t xml:space="preserve">  </w:t>
      </w:r>
      <w:r w:rsidR="00845AA5" w:rsidRPr="009044F1">
        <w:rPr>
          <w:rFonts w:ascii="GHEA Grapalat" w:hAnsi="GHEA Grapalat"/>
        </w:rPr>
        <w:t>лот:</w:t>
      </w:r>
    </w:p>
    <w:p w:rsidR="007F6B94" w:rsidRPr="003630DB" w:rsidRDefault="007F6B94" w:rsidP="008C0813">
      <w:pPr>
        <w:pStyle w:val="23"/>
        <w:widowControl w:val="0"/>
        <w:spacing w:after="160" w:line="240" w:lineRule="auto"/>
        <w:ind w:firstLine="567"/>
        <w:rPr>
          <w:rFonts w:ascii="GHEA Grapalat" w:hAnsi="GHEA Grapalat"/>
          <w:sz w:val="24"/>
          <w:szCs w:val="24"/>
        </w:rPr>
      </w:pPr>
    </w:p>
    <w:p w:rsidR="004550D7" w:rsidRDefault="004550D7" w:rsidP="004550D7">
      <w:pPr>
        <w:rPr>
          <w:lang w:val="af-ZA"/>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5528"/>
      </w:tblGrid>
      <w:tr w:rsidR="00002771" w:rsidRPr="00A71D81" w:rsidTr="00002771">
        <w:trPr>
          <w:trHeight w:val="480"/>
        </w:trPr>
        <w:tc>
          <w:tcPr>
            <w:tcW w:w="2694" w:type="dxa"/>
            <w:gridSpan w:val="2"/>
            <w:vAlign w:val="center"/>
          </w:tcPr>
          <w:p w:rsidR="00002771" w:rsidRPr="00A71D81" w:rsidRDefault="00002771" w:rsidP="00002771">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5528" w:type="dxa"/>
            <w:vMerge w:val="restart"/>
            <w:vAlign w:val="center"/>
          </w:tcPr>
          <w:p w:rsidR="00002771" w:rsidRPr="00A71D81" w:rsidRDefault="00002771" w:rsidP="00002771">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002771" w:rsidRPr="00A71D81" w:rsidTr="00002771">
        <w:trPr>
          <w:trHeight w:val="292"/>
        </w:trPr>
        <w:tc>
          <w:tcPr>
            <w:tcW w:w="1418" w:type="dxa"/>
            <w:vAlign w:val="center"/>
          </w:tcPr>
          <w:p w:rsidR="00002771" w:rsidRPr="00A71D81" w:rsidRDefault="00002771" w:rsidP="00002771">
            <w:pPr>
              <w:pStyle w:val="23"/>
              <w:spacing w:line="240" w:lineRule="auto"/>
              <w:ind w:firstLine="0"/>
              <w:rPr>
                <w:rFonts w:ascii="GHEA Grapalat" w:hAnsi="GHEA Grapalat"/>
                <w:b/>
                <w:bCs/>
                <w:i/>
                <w:iCs/>
                <w:sz w:val="14"/>
                <w:szCs w:val="14"/>
              </w:rPr>
            </w:pPr>
            <w:r w:rsidRPr="00A71D81">
              <w:rPr>
                <w:rFonts w:ascii="GHEA Grapalat" w:hAnsi="GHEA Grapalat"/>
                <w:b/>
                <w:bCs/>
                <w:i/>
                <w:iCs/>
                <w:sz w:val="14"/>
                <w:szCs w:val="14"/>
              </w:rPr>
              <w:t>համարները</w:t>
            </w:r>
          </w:p>
        </w:tc>
        <w:tc>
          <w:tcPr>
            <w:tcW w:w="1276" w:type="dxa"/>
            <w:vAlign w:val="center"/>
          </w:tcPr>
          <w:p w:rsidR="00002771" w:rsidRPr="00A71D81" w:rsidRDefault="00002771" w:rsidP="00002771">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 գինը</w:t>
            </w:r>
          </w:p>
        </w:tc>
        <w:tc>
          <w:tcPr>
            <w:tcW w:w="5528" w:type="dxa"/>
            <w:vMerge/>
            <w:vAlign w:val="center"/>
          </w:tcPr>
          <w:p w:rsidR="00002771" w:rsidRPr="00A71D81" w:rsidRDefault="00002771" w:rsidP="00002771">
            <w:pPr>
              <w:pStyle w:val="23"/>
              <w:spacing w:line="240" w:lineRule="auto"/>
              <w:ind w:firstLine="0"/>
              <w:jc w:val="center"/>
              <w:rPr>
                <w:rFonts w:ascii="GHEA Grapalat" w:hAnsi="GHEA Grapalat"/>
                <w:b/>
                <w:bCs/>
                <w:i/>
                <w:iCs/>
              </w:rPr>
            </w:pPr>
          </w:p>
        </w:tc>
      </w:tr>
      <w:tr w:rsidR="00002771" w:rsidRPr="00A71D81" w:rsidTr="00002771">
        <w:trPr>
          <w:trHeight w:val="292"/>
        </w:trPr>
        <w:tc>
          <w:tcPr>
            <w:tcW w:w="1418" w:type="dxa"/>
            <w:vAlign w:val="center"/>
          </w:tcPr>
          <w:p w:rsidR="00002771" w:rsidRPr="00B310FF"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35000</w:t>
            </w:r>
          </w:p>
        </w:tc>
        <w:tc>
          <w:tcPr>
            <w:tcW w:w="5528" w:type="dxa"/>
            <w:vAlign w:val="bottom"/>
          </w:tcPr>
          <w:p w:rsidR="00002771" w:rsidRDefault="00002771" w:rsidP="00002771">
            <w:pPr>
              <w:jc w:val="center"/>
              <w:rPr>
                <w:rFonts w:ascii="Arial LatArm" w:hAnsi="Arial LatArm"/>
                <w:sz w:val="20"/>
                <w:szCs w:val="20"/>
              </w:rPr>
            </w:pPr>
            <w:r w:rsidRPr="003F664E">
              <w:rPr>
                <w:rFonts w:ascii="Sylfaen" w:hAnsi="Sylfaen"/>
              </w:rPr>
              <w:t>Мука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1000000</w:t>
            </w:r>
          </w:p>
        </w:tc>
        <w:tc>
          <w:tcPr>
            <w:tcW w:w="5528" w:type="dxa"/>
          </w:tcPr>
          <w:p w:rsidR="00002771" w:rsidRPr="00467DDC" w:rsidRDefault="00002771" w:rsidP="00002771">
            <w:pPr>
              <w:jc w:val="center"/>
            </w:pPr>
            <w:r w:rsidRPr="00467DDC">
              <w:t>Хлеб</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117000</w:t>
            </w:r>
          </w:p>
        </w:tc>
        <w:tc>
          <w:tcPr>
            <w:tcW w:w="5528" w:type="dxa"/>
          </w:tcPr>
          <w:p w:rsidR="00002771" w:rsidRPr="00467DDC" w:rsidRDefault="00002771" w:rsidP="00002771">
            <w:pPr>
              <w:jc w:val="center"/>
            </w:pPr>
            <w:r w:rsidRPr="00467DDC">
              <w:t>Макарон</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121500</w:t>
            </w:r>
          </w:p>
        </w:tc>
        <w:tc>
          <w:tcPr>
            <w:tcW w:w="5528" w:type="dxa"/>
          </w:tcPr>
          <w:p w:rsidR="00002771" w:rsidRPr="00467DDC" w:rsidRDefault="00002771" w:rsidP="00002771">
            <w:pPr>
              <w:jc w:val="center"/>
            </w:pPr>
            <w:r w:rsidRPr="00467DDC">
              <w:t>Сахар</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1428000</w:t>
            </w:r>
          </w:p>
        </w:tc>
        <w:tc>
          <w:tcPr>
            <w:tcW w:w="5528" w:type="dxa"/>
          </w:tcPr>
          <w:p w:rsidR="00002771" w:rsidRPr="00467DDC" w:rsidRDefault="00002771" w:rsidP="00002771">
            <w:pPr>
              <w:jc w:val="center"/>
            </w:pPr>
            <w:r w:rsidRPr="00467DDC">
              <w:t>сливочное масло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44000</w:t>
            </w:r>
          </w:p>
        </w:tc>
        <w:tc>
          <w:tcPr>
            <w:tcW w:w="5528" w:type="dxa"/>
          </w:tcPr>
          <w:p w:rsidR="00002771" w:rsidRPr="00467DDC" w:rsidRDefault="00002771" w:rsidP="00002771">
            <w:pPr>
              <w:jc w:val="center"/>
            </w:pPr>
            <w:r w:rsidRPr="00467DDC">
              <w:t>Растительное масло, подсолнечное масло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132000</w:t>
            </w:r>
          </w:p>
        </w:tc>
        <w:tc>
          <w:tcPr>
            <w:tcW w:w="5528" w:type="dxa"/>
          </w:tcPr>
          <w:p w:rsidR="00002771" w:rsidRPr="00467DDC" w:rsidRDefault="00002771" w:rsidP="00002771">
            <w:pPr>
              <w:jc w:val="center"/>
            </w:pPr>
            <w:r w:rsidRPr="00467DDC">
              <w:t>Рис</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157500</w:t>
            </w:r>
          </w:p>
        </w:tc>
        <w:tc>
          <w:tcPr>
            <w:tcW w:w="5528" w:type="dxa"/>
          </w:tcPr>
          <w:p w:rsidR="00002771" w:rsidRPr="00467DDC" w:rsidRDefault="00002771" w:rsidP="00002771">
            <w:pPr>
              <w:jc w:val="center"/>
            </w:pPr>
            <w:r w:rsidRPr="00467DDC">
              <w:t>Гречневая крупа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94500</w:t>
            </w:r>
          </w:p>
        </w:tc>
        <w:tc>
          <w:tcPr>
            <w:tcW w:w="5528" w:type="dxa"/>
          </w:tcPr>
          <w:p w:rsidR="00002771" w:rsidRPr="00467DDC" w:rsidRDefault="00002771" w:rsidP="00002771">
            <w:pPr>
              <w:jc w:val="center"/>
            </w:pPr>
            <w:r w:rsidRPr="00467DDC">
              <w:t>Чечевица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52500</w:t>
            </w:r>
          </w:p>
        </w:tc>
        <w:tc>
          <w:tcPr>
            <w:tcW w:w="5528" w:type="dxa"/>
          </w:tcPr>
          <w:p w:rsidR="00002771" w:rsidRPr="00467DDC" w:rsidRDefault="00002771" w:rsidP="00002771">
            <w:pPr>
              <w:jc w:val="center"/>
            </w:pPr>
            <w:r w:rsidRPr="00467DDC">
              <w:t>Фасоль целая</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67500</w:t>
            </w:r>
          </w:p>
        </w:tc>
        <w:tc>
          <w:tcPr>
            <w:tcW w:w="5528" w:type="dxa"/>
          </w:tcPr>
          <w:p w:rsidR="00002771" w:rsidRPr="00467DDC" w:rsidRDefault="00002771" w:rsidP="00002771">
            <w:pPr>
              <w:jc w:val="center"/>
            </w:pPr>
            <w:r w:rsidRPr="00467DDC">
              <w:t>Зерна пшеницы</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36000</w:t>
            </w:r>
          </w:p>
        </w:tc>
        <w:tc>
          <w:tcPr>
            <w:tcW w:w="5528" w:type="dxa"/>
          </w:tcPr>
          <w:p w:rsidR="00002771" w:rsidRPr="00467DDC" w:rsidRDefault="00002771" w:rsidP="00002771">
            <w:pPr>
              <w:jc w:val="center"/>
            </w:pPr>
            <w:r w:rsidRPr="00467DDC">
              <w:t>Гречневая крупа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202500</w:t>
            </w:r>
          </w:p>
        </w:tc>
        <w:tc>
          <w:tcPr>
            <w:tcW w:w="5528" w:type="dxa"/>
          </w:tcPr>
          <w:p w:rsidR="00002771" w:rsidRPr="00467DDC" w:rsidRDefault="00002771" w:rsidP="00002771">
            <w:pPr>
              <w:jc w:val="center"/>
            </w:pPr>
            <w:r w:rsidRPr="00467DDC">
              <w:t>яйцо 01 сорт</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1080000</w:t>
            </w:r>
          </w:p>
        </w:tc>
        <w:tc>
          <w:tcPr>
            <w:tcW w:w="5528" w:type="dxa"/>
          </w:tcPr>
          <w:p w:rsidR="00002771" w:rsidRPr="00467DDC" w:rsidRDefault="00002771" w:rsidP="00002771">
            <w:pPr>
              <w:jc w:val="center"/>
            </w:pPr>
            <w:r w:rsidRPr="00467DDC">
              <w:t>говядина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560000</w:t>
            </w:r>
          </w:p>
        </w:tc>
        <w:tc>
          <w:tcPr>
            <w:tcW w:w="5528" w:type="dxa"/>
          </w:tcPr>
          <w:p w:rsidR="00002771" w:rsidRPr="00467DDC" w:rsidRDefault="00BF73CF" w:rsidP="00002771">
            <w:pPr>
              <w:jc w:val="center"/>
            </w:pPr>
            <w:r w:rsidRPr="00BF73CF">
              <w:t>куриная грудка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175000</w:t>
            </w:r>
          </w:p>
        </w:tc>
        <w:tc>
          <w:tcPr>
            <w:tcW w:w="5528" w:type="dxa"/>
          </w:tcPr>
          <w:p w:rsidR="00002771" w:rsidRPr="00467DDC" w:rsidRDefault="00002771" w:rsidP="00002771">
            <w:pPr>
              <w:jc w:val="center"/>
            </w:pPr>
            <w:r w:rsidRPr="00467DDC">
              <w:t>Сыр Чанах</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159500</w:t>
            </w:r>
          </w:p>
        </w:tc>
        <w:tc>
          <w:tcPr>
            <w:tcW w:w="5528" w:type="dxa"/>
          </w:tcPr>
          <w:p w:rsidR="00002771" w:rsidRPr="00467DDC" w:rsidRDefault="00002771" w:rsidP="00002771">
            <w:pPr>
              <w:jc w:val="center"/>
            </w:pPr>
            <w:r w:rsidRPr="00467DDC">
              <w:t>молоко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292500</w:t>
            </w:r>
          </w:p>
        </w:tc>
        <w:tc>
          <w:tcPr>
            <w:tcW w:w="5528" w:type="dxa"/>
          </w:tcPr>
          <w:p w:rsidR="00002771" w:rsidRPr="00467DDC" w:rsidRDefault="00002771" w:rsidP="00002771">
            <w:pPr>
              <w:jc w:val="center"/>
            </w:pPr>
            <w:r w:rsidRPr="00467DDC">
              <w:t>йогурт</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167500</w:t>
            </w:r>
          </w:p>
        </w:tc>
        <w:tc>
          <w:tcPr>
            <w:tcW w:w="5528" w:type="dxa"/>
          </w:tcPr>
          <w:p w:rsidR="00002771" w:rsidRPr="00467DDC" w:rsidRDefault="00002771" w:rsidP="00002771">
            <w:pPr>
              <w:jc w:val="center"/>
            </w:pPr>
            <w:r w:rsidRPr="00467DDC">
              <w:t>сметана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105000</w:t>
            </w:r>
          </w:p>
        </w:tc>
        <w:tc>
          <w:tcPr>
            <w:tcW w:w="5528" w:type="dxa"/>
          </w:tcPr>
          <w:p w:rsidR="00002771" w:rsidRPr="00467DDC" w:rsidRDefault="00002771" w:rsidP="00002771">
            <w:pPr>
              <w:jc w:val="center"/>
            </w:pPr>
            <w:r w:rsidRPr="00467DDC">
              <w:t>сгущенное молоко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209000</w:t>
            </w:r>
          </w:p>
        </w:tc>
        <w:tc>
          <w:tcPr>
            <w:tcW w:w="5528" w:type="dxa"/>
          </w:tcPr>
          <w:p w:rsidR="00002771" w:rsidRPr="00467DDC" w:rsidRDefault="00002771" w:rsidP="00002771">
            <w:pPr>
              <w:jc w:val="center"/>
            </w:pPr>
            <w:r w:rsidRPr="00467DDC">
              <w:t>печенье</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360000</w:t>
            </w:r>
          </w:p>
        </w:tc>
        <w:tc>
          <w:tcPr>
            <w:tcW w:w="5528" w:type="dxa"/>
          </w:tcPr>
          <w:p w:rsidR="00002771" w:rsidRPr="00467DDC" w:rsidRDefault="00002771" w:rsidP="00002771">
            <w:pPr>
              <w:jc w:val="center"/>
            </w:pPr>
            <w:r w:rsidRPr="00467DDC">
              <w:t>конфеты</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63000</w:t>
            </w:r>
          </w:p>
        </w:tc>
        <w:tc>
          <w:tcPr>
            <w:tcW w:w="5528" w:type="dxa"/>
          </w:tcPr>
          <w:p w:rsidR="00002771" w:rsidRPr="00467DDC" w:rsidRDefault="00BF73CF" w:rsidP="00002771">
            <w:pPr>
              <w:jc w:val="center"/>
            </w:pPr>
            <w:r w:rsidRPr="00BF73CF">
              <w:t>варенье</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28000</w:t>
            </w:r>
          </w:p>
        </w:tc>
        <w:tc>
          <w:tcPr>
            <w:tcW w:w="5528" w:type="dxa"/>
          </w:tcPr>
          <w:p w:rsidR="00002771" w:rsidRPr="00467DDC" w:rsidRDefault="00002771" w:rsidP="00002771">
            <w:pPr>
              <w:jc w:val="center"/>
            </w:pPr>
            <w:r w:rsidRPr="00467DDC">
              <w:t>чай</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13140</w:t>
            </w:r>
          </w:p>
        </w:tc>
        <w:tc>
          <w:tcPr>
            <w:tcW w:w="5528" w:type="dxa"/>
          </w:tcPr>
          <w:p w:rsidR="00002771" w:rsidRPr="00467DDC" w:rsidRDefault="00002771" w:rsidP="00002771">
            <w:pPr>
              <w:jc w:val="center"/>
            </w:pPr>
            <w:r w:rsidRPr="00467DDC">
              <w:t>соль, пищевые крошки</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192500</w:t>
            </w:r>
          </w:p>
        </w:tc>
        <w:tc>
          <w:tcPr>
            <w:tcW w:w="5528" w:type="dxa"/>
          </w:tcPr>
          <w:p w:rsidR="00002771" w:rsidRPr="00467DDC" w:rsidRDefault="00002771" w:rsidP="00002771">
            <w:pPr>
              <w:jc w:val="center"/>
            </w:pPr>
            <w:r w:rsidRPr="00467DDC">
              <w:t>Компот</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500</w:t>
            </w:r>
          </w:p>
        </w:tc>
        <w:tc>
          <w:tcPr>
            <w:tcW w:w="5528" w:type="dxa"/>
          </w:tcPr>
          <w:p w:rsidR="00002771" w:rsidRPr="00467DDC" w:rsidRDefault="00002771" w:rsidP="00002771">
            <w:pPr>
              <w:jc w:val="center"/>
            </w:pPr>
            <w:r w:rsidRPr="00467DDC">
              <w:t>Дрожжи</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140000</w:t>
            </w:r>
          </w:p>
        </w:tc>
        <w:tc>
          <w:tcPr>
            <w:tcW w:w="5528" w:type="dxa"/>
          </w:tcPr>
          <w:p w:rsidR="00002771" w:rsidRPr="00467DDC" w:rsidRDefault="00002771" w:rsidP="00002771">
            <w:pPr>
              <w:jc w:val="center"/>
            </w:pPr>
            <w:r w:rsidRPr="00467DDC">
              <w:t>капуста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700000</w:t>
            </w:r>
          </w:p>
        </w:tc>
        <w:tc>
          <w:tcPr>
            <w:tcW w:w="5528" w:type="dxa"/>
          </w:tcPr>
          <w:p w:rsidR="00002771" w:rsidRPr="00467DDC" w:rsidRDefault="00002771" w:rsidP="00002771">
            <w:pPr>
              <w:jc w:val="center"/>
            </w:pPr>
            <w:r w:rsidRPr="00467DDC">
              <w:t>картофель</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62500</w:t>
            </w:r>
          </w:p>
        </w:tc>
        <w:tc>
          <w:tcPr>
            <w:tcW w:w="5528" w:type="dxa"/>
          </w:tcPr>
          <w:p w:rsidR="00002771" w:rsidRPr="00467DDC" w:rsidRDefault="00002771" w:rsidP="00002771">
            <w:pPr>
              <w:jc w:val="center"/>
            </w:pPr>
            <w:r w:rsidRPr="00467DDC">
              <w:t>Смешанная зелень</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72200</w:t>
            </w:r>
          </w:p>
        </w:tc>
        <w:tc>
          <w:tcPr>
            <w:tcW w:w="5528" w:type="dxa"/>
          </w:tcPr>
          <w:p w:rsidR="00002771" w:rsidRPr="00467DDC" w:rsidRDefault="00002771" w:rsidP="00002771">
            <w:pPr>
              <w:jc w:val="center"/>
            </w:pPr>
            <w:r w:rsidRPr="00467DDC">
              <w:t>морковь</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35000</w:t>
            </w:r>
          </w:p>
        </w:tc>
        <w:tc>
          <w:tcPr>
            <w:tcW w:w="5528" w:type="dxa"/>
          </w:tcPr>
          <w:p w:rsidR="00002771" w:rsidRPr="00467DDC" w:rsidRDefault="00002771" w:rsidP="00002771">
            <w:pPr>
              <w:jc w:val="center"/>
            </w:pPr>
            <w:r w:rsidRPr="00467DDC">
              <w:t>Лук</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105000</w:t>
            </w:r>
          </w:p>
        </w:tc>
        <w:tc>
          <w:tcPr>
            <w:tcW w:w="5528" w:type="dxa"/>
          </w:tcPr>
          <w:p w:rsidR="00002771" w:rsidRPr="00467DDC" w:rsidRDefault="00002771" w:rsidP="00002771">
            <w:pPr>
              <w:jc w:val="center"/>
            </w:pPr>
            <w:r w:rsidRPr="00467DDC">
              <w:t>Яблоко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30000</w:t>
            </w:r>
          </w:p>
        </w:tc>
        <w:tc>
          <w:tcPr>
            <w:tcW w:w="5528" w:type="dxa"/>
          </w:tcPr>
          <w:p w:rsidR="00002771" w:rsidRPr="00467DDC" w:rsidRDefault="00002771" w:rsidP="00002771">
            <w:pPr>
              <w:jc w:val="center"/>
            </w:pPr>
            <w:r w:rsidRPr="00467DDC">
              <w:t>Консервированный зеленый горошек</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700</w:t>
            </w:r>
          </w:p>
        </w:tc>
        <w:tc>
          <w:tcPr>
            <w:tcW w:w="5528" w:type="dxa"/>
          </w:tcPr>
          <w:p w:rsidR="00002771" w:rsidRPr="00467DDC" w:rsidRDefault="00002771" w:rsidP="00002771">
            <w:pPr>
              <w:jc w:val="center"/>
            </w:pPr>
            <w:r w:rsidRPr="00467DDC">
              <w:t>Сода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78000</w:t>
            </w:r>
          </w:p>
        </w:tc>
        <w:tc>
          <w:tcPr>
            <w:tcW w:w="5528" w:type="dxa"/>
          </w:tcPr>
          <w:p w:rsidR="00002771" w:rsidRPr="00467DDC" w:rsidRDefault="00002771" w:rsidP="00002771">
            <w:pPr>
              <w:jc w:val="center"/>
            </w:pPr>
            <w:r w:rsidRPr="00467DDC">
              <w:t>Банан</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31500</w:t>
            </w:r>
          </w:p>
        </w:tc>
        <w:tc>
          <w:tcPr>
            <w:tcW w:w="5528" w:type="dxa"/>
          </w:tcPr>
          <w:p w:rsidR="00002771" w:rsidRPr="00467DDC" w:rsidRDefault="00002771" w:rsidP="00002771">
            <w:pPr>
              <w:jc w:val="center"/>
            </w:pPr>
            <w:r w:rsidRPr="00467DDC">
              <w:t>Какао</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14300</w:t>
            </w:r>
          </w:p>
        </w:tc>
        <w:tc>
          <w:tcPr>
            <w:tcW w:w="5528" w:type="dxa"/>
          </w:tcPr>
          <w:p w:rsidR="00002771" w:rsidRPr="00467DDC" w:rsidRDefault="00002771" w:rsidP="00002771">
            <w:pPr>
              <w:jc w:val="center"/>
            </w:pPr>
            <w:r w:rsidRPr="00467DDC">
              <w:t>специи</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63000</w:t>
            </w:r>
          </w:p>
        </w:tc>
        <w:tc>
          <w:tcPr>
            <w:tcW w:w="5528" w:type="dxa"/>
          </w:tcPr>
          <w:p w:rsidR="00002771" w:rsidRPr="00467DDC" w:rsidRDefault="00002771" w:rsidP="00002771">
            <w:pPr>
              <w:jc w:val="center"/>
            </w:pPr>
            <w:r w:rsidRPr="00467DDC">
              <w:t>Огурец</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52500</w:t>
            </w:r>
          </w:p>
        </w:tc>
        <w:tc>
          <w:tcPr>
            <w:tcW w:w="5528" w:type="dxa"/>
          </w:tcPr>
          <w:p w:rsidR="00002771" w:rsidRPr="00467DDC" w:rsidRDefault="00002771" w:rsidP="00002771">
            <w:pPr>
              <w:jc w:val="center"/>
            </w:pPr>
            <w:r w:rsidRPr="00467DDC">
              <w:t>Помидор</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16000</w:t>
            </w:r>
          </w:p>
        </w:tc>
        <w:tc>
          <w:tcPr>
            <w:tcW w:w="5528" w:type="dxa"/>
          </w:tcPr>
          <w:p w:rsidR="00002771" w:rsidRPr="00467DDC" w:rsidRDefault="00002771" w:rsidP="00002771">
            <w:pPr>
              <w:jc w:val="center"/>
            </w:pPr>
            <w:r w:rsidRPr="00467DDC">
              <w:t>Красный перец молотый</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14000</w:t>
            </w:r>
          </w:p>
        </w:tc>
        <w:tc>
          <w:tcPr>
            <w:tcW w:w="5528" w:type="dxa"/>
          </w:tcPr>
          <w:p w:rsidR="00002771" w:rsidRPr="00467DDC" w:rsidRDefault="00002771" w:rsidP="00002771">
            <w:pPr>
              <w:jc w:val="center"/>
            </w:pPr>
            <w:r w:rsidRPr="00467DDC">
              <w:t>Перец зеленый</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35000</w:t>
            </w:r>
          </w:p>
        </w:tc>
        <w:tc>
          <w:tcPr>
            <w:tcW w:w="5528" w:type="dxa"/>
          </w:tcPr>
          <w:p w:rsidR="00002771" w:rsidRPr="00467DDC" w:rsidRDefault="00002771" w:rsidP="00002771">
            <w:pPr>
              <w:jc w:val="center"/>
            </w:pPr>
            <w:r w:rsidRPr="00467DDC">
              <w:t>Рука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4500</w:t>
            </w:r>
          </w:p>
        </w:tc>
        <w:tc>
          <w:tcPr>
            <w:tcW w:w="5528" w:type="dxa"/>
          </w:tcPr>
          <w:p w:rsidR="00002771" w:rsidRPr="00467DDC" w:rsidRDefault="00002771" w:rsidP="00002771">
            <w:pPr>
              <w:jc w:val="center"/>
            </w:pPr>
            <w:r w:rsidRPr="00467DDC">
              <w:t>Изюм</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25000</w:t>
            </w:r>
          </w:p>
        </w:tc>
        <w:tc>
          <w:tcPr>
            <w:tcW w:w="5528" w:type="dxa"/>
          </w:tcPr>
          <w:p w:rsidR="00002771" w:rsidRPr="00467DDC" w:rsidRDefault="00002771" w:rsidP="00002771">
            <w:pPr>
              <w:jc w:val="center"/>
            </w:pPr>
            <w:r w:rsidRPr="00467DDC">
              <w:t>консервированная кукуруза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90000</w:t>
            </w:r>
          </w:p>
        </w:tc>
        <w:tc>
          <w:tcPr>
            <w:tcW w:w="5528" w:type="dxa"/>
          </w:tcPr>
          <w:p w:rsidR="00002771" w:rsidRPr="00467DDC" w:rsidRDefault="00002771" w:rsidP="00BF73CF">
            <w:pPr>
              <w:jc w:val="center"/>
            </w:pPr>
            <w:r w:rsidRPr="00467DDC">
              <w:t>Бул</w:t>
            </w:r>
            <w:r w:rsidR="00BF73CF">
              <w:t>ки</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35200</w:t>
            </w:r>
          </w:p>
        </w:tc>
        <w:tc>
          <w:tcPr>
            <w:tcW w:w="5528" w:type="dxa"/>
          </w:tcPr>
          <w:p w:rsidR="00002771" w:rsidRPr="00467DDC" w:rsidRDefault="00002771" w:rsidP="00002771">
            <w:pPr>
              <w:jc w:val="center"/>
            </w:pPr>
            <w:r w:rsidRPr="00467DDC">
              <w:t>томатная паста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9000</w:t>
            </w:r>
          </w:p>
        </w:tc>
        <w:tc>
          <w:tcPr>
            <w:tcW w:w="5528" w:type="dxa"/>
          </w:tcPr>
          <w:p w:rsidR="00002771" w:rsidRPr="00467DDC" w:rsidRDefault="00002771" w:rsidP="00002771">
            <w:pPr>
              <w:jc w:val="center"/>
            </w:pPr>
            <w:r w:rsidRPr="00467DDC">
              <w:t>Овсяные хлопья</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36000</w:t>
            </w:r>
          </w:p>
        </w:tc>
        <w:tc>
          <w:tcPr>
            <w:tcW w:w="5528" w:type="dxa"/>
          </w:tcPr>
          <w:p w:rsidR="00002771" w:rsidRPr="00467DDC" w:rsidRDefault="00002771" w:rsidP="00002771">
            <w:pPr>
              <w:jc w:val="center"/>
            </w:pPr>
            <w:r w:rsidRPr="00467DDC">
              <w:t>Мандарин</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15000</w:t>
            </w:r>
          </w:p>
        </w:tc>
        <w:tc>
          <w:tcPr>
            <w:tcW w:w="5528" w:type="dxa"/>
          </w:tcPr>
          <w:p w:rsidR="00002771" w:rsidRPr="00467DDC" w:rsidRDefault="00002771" w:rsidP="00002771">
            <w:pPr>
              <w:jc w:val="center"/>
            </w:pPr>
            <w:r w:rsidRPr="00467DDC">
              <w:t>Сухие кукурузные хлопья (хлопья)</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20000</w:t>
            </w:r>
          </w:p>
        </w:tc>
        <w:tc>
          <w:tcPr>
            <w:tcW w:w="5528" w:type="dxa"/>
          </w:tcPr>
          <w:p w:rsidR="00002771" w:rsidRPr="00467DDC" w:rsidRDefault="00BF73CF" w:rsidP="00002771">
            <w:pPr>
              <w:jc w:val="center"/>
            </w:pPr>
            <w:r w:rsidRPr="00BF73CF">
              <w:t>Листья салата</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136000</w:t>
            </w:r>
          </w:p>
        </w:tc>
        <w:tc>
          <w:tcPr>
            <w:tcW w:w="5528" w:type="dxa"/>
          </w:tcPr>
          <w:p w:rsidR="00002771" w:rsidRPr="00467DDC" w:rsidRDefault="00002771" w:rsidP="00002771">
            <w:pPr>
              <w:jc w:val="center"/>
            </w:pPr>
            <w:r w:rsidRPr="00467DDC">
              <w:t>Творог</w:t>
            </w:r>
          </w:p>
        </w:tc>
      </w:tr>
      <w:tr w:rsidR="00002771" w:rsidRPr="00A71D81" w:rsidTr="00002771">
        <w:trPr>
          <w:trHeight w:val="292"/>
        </w:trPr>
        <w:tc>
          <w:tcPr>
            <w:tcW w:w="1418" w:type="dxa"/>
            <w:vAlign w:val="center"/>
          </w:tcPr>
          <w:p w:rsidR="00002771" w:rsidRPr="00A71D81" w:rsidRDefault="00002771" w:rsidP="00002771">
            <w:pPr>
              <w:pStyle w:val="23"/>
              <w:numPr>
                <w:ilvl w:val="0"/>
                <w:numId w:val="46"/>
              </w:numPr>
              <w:spacing w:line="240" w:lineRule="auto"/>
              <w:jc w:val="center"/>
              <w:rPr>
                <w:rFonts w:ascii="GHEA Grapalat" w:hAnsi="GHEA Grapalat"/>
                <w:b/>
                <w:bCs/>
                <w:i/>
                <w:iCs/>
                <w:sz w:val="14"/>
                <w:szCs w:val="14"/>
              </w:rPr>
            </w:pPr>
          </w:p>
        </w:tc>
        <w:tc>
          <w:tcPr>
            <w:tcW w:w="1276" w:type="dxa"/>
            <w:vAlign w:val="bottom"/>
          </w:tcPr>
          <w:p w:rsidR="00002771" w:rsidRDefault="00002771" w:rsidP="00002771">
            <w:pPr>
              <w:jc w:val="center"/>
              <w:rPr>
                <w:rFonts w:ascii="Calibri" w:hAnsi="Calibri"/>
                <w:color w:val="000000"/>
                <w:sz w:val="20"/>
                <w:szCs w:val="20"/>
              </w:rPr>
            </w:pPr>
            <w:r>
              <w:rPr>
                <w:rFonts w:ascii="Calibri" w:hAnsi="Calibri"/>
                <w:color w:val="000000"/>
                <w:sz w:val="20"/>
                <w:szCs w:val="20"/>
              </w:rPr>
              <w:t>50000</w:t>
            </w:r>
          </w:p>
        </w:tc>
        <w:tc>
          <w:tcPr>
            <w:tcW w:w="5528" w:type="dxa"/>
          </w:tcPr>
          <w:p w:rsidR="00002771" w:rsidRDefault="00002771" w:rsidP="00002771">
            <w:pPr>
              <w:jc w:val="center"/>
            </w:pPr>
            <w:r w:rsidRPr="00467DDC">
              <w:t>Фасоль зернистая</w:t>
            </w:r>
          </w:p>
        </w:tc>
      </w:tr>
    </w:tbl>
    <w:p w:rsidR="00002771" w:rsidRDefault="00002771" w:rsidP="004550D7">
      <w:pPr>
        <w:rPr>
          <w:rFonts w:ascii="GHEA Grapalat" w:hAnsi="GHEA Grapalat" w:cs="Sylfaen"/>
          <w:b/>
          <w:sz w:val="20"/>
          <w:lang w:val="af-ZA"/>
        </w:rPr>
      </w:pPr>
    </w:p>
    <w:p w:rsidR="00002771" w:rsidRPr="00002771" w:rsidRDefault="00002771" w:rsidP="00002771">
      <w:pPr>
        <w:rPr>
          <w:rFonts w:ascii="GHEA Grapalat" w:hAnsi="GHEA Grapalat" w:cs="Sylfaen"/>
          <w:sz w:val="20"/>
          <w:lang w:val="af-ZA"/>
        </w:rPr>
      </w:pPr>
    </w:p>
    <w:p w:rsidR="007F6B94" w:rsidRPr="003630DB" w:rsidRDefault="007F6B94" w:rsidP="00BF73CF">
      <w:pPr>
        <w:pStyle w:val="23"/>
        <w:widowControl w:val="0"/>
        <w:spacing w:after="160" w:line="240" w:lineRule="auto"/>
        <w:ind w:firstLine="0"/>
        <w:rPr>
          <w:rFonts w:ascii="GHEA Grapalat" w:hAnsi="GHEA Grapalat"/>
          <w:sz w:val="24"/>
          <w:szCs w:val="24"/>
        </w:rPr>
      </w:pPr>
    </w:p>
    <w:p w:rsidR="007F6B94" w:rsidRPr="003630DB" w:rsidRDefault="007F6B94" w:rsidP="008C0813">
      <w:pPr>
        <w:pStyle w:val="23"/>
        <w:widowControl w:val="0"/>
        <w:spacing w:after="160" w:line="240" w:lineRule="auto"/>
        <w:ind w:firstLine="567"/>
        <w:rPr>
          <w:rFonts w:ascii="GHEA Grapalat" w:hAnsi="GHEA Grapalat"/>
          <w:sz w:val="24"/>
          <w:szCs w:val="24"/>
        </w:rPr>
      </w:pPr>
    </w:p>
    <w:p w:rsidR="000B2CFA" w:rsidRPr="008C0813" w:rsidRDefault="00816505" w:rsidP="008C081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796A7A"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В рамках настоящей процедуры на основании предложения отобранного участника  предоплата </w:t>
      </w:r>
      <w:r w:rsidR="00796A7A" w:rsidRPr="00796A7A">
        <w:rPr>
          <w:rFonts w:ascii="GHEA Grapalat" w:hAnsi="GHEA Grapalat"/>
          <w:sz w:val="24"/>
          <w:szCs w:val="24"/>
        </w:rPr>
        <w:t>не предусмотрена</w:t>
      </w:r>
    </w:p>
    <w:p w:rsidR="0085236E" w:rsidRPr="00C90021" w:rsidRDefault="0085236E"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9044F1">
        <w:rPr>
          <w:rFonts w:ascii="GHEA Grapalat" w:hAnsi="GHEA Grapalat"/>
          <w:color w:val="000000"/>
        </w:rPr>
        <w:lastRenderedPageBreak/>
        <w:t>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9044F1">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31813">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3181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06D46" w:rsidRPr="009805DC">
        <w:rPr>
          <w:rFonts w:ascii="GHEA Grapalat" w:hAnsi="GHEA Grapalat"/>
          <w:spacing w:val="-6"/>
        </w:rPr>
        <w:t>запрос котировок</w:t>
      </w:r>
      <w:r w:rsidRPr="009044F1">
        <w:rPr>
          <w:rFonts w:ascii="GHEA Grapalat" w:hAnsi="GHEA Grapalat"/>
          <w:sz w:val="24"/>
          <w:szCs w:val="24"/>
        </w:rPr>
        <w:t>.</w:t>
      </w:r>
    </w:p>
    <w:p w:rsidR="003630DB" w:rsidRPr="003630DB" w:rsidRDefault="00A80ECD" w:rsidP="00BF73CF">
      <w:pPr>
        <w:pStyle w:val="a3"/>
        <w:widowControl w:val="0"/>
        <w:spacing w:after="160"/>
        <w:ind w:firstLine="567"/>
        <w:rPr>
          <w:rFonts w:ascii="Calibri" w:hAnsi="Calibri"/>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C31813" w:rsidRPr="00C31813">
        <w:rPr>
          <w:rFonts w:ascii="GHEA Grapalat" w:hAnsi="GHEA Grapalat"/>
          <w:sz w:val="24"/>
          <w:szCs w:val="24"/>
        </w:rPr>
        <w:t xml:space="preserve">Араратской области </w:t>
      </w:r>
      <w:r w:rsidR="003630DB" w:rsidRPr="003630DB">
        <w:rPr>
          <w:rFonts w:ascii="Calibri" w:hAnsi="Calibri"/>
          <w:sz w:val="24"/>
          <w:szCs w:val="24"/>
        </w:rPr>
        <w:t xml:space="preserve">  </w:t>
      </w:r>
      <w:r w:rsidR="00BF73CF" w:rsidRPr="00E5486D">
        <w:rPr>
          <w:rFonts w:ascii="Sylfaen" w:hAnsi="Sylfaen"/>
          <w:i w:val="0"/>
        </w:rPr>
        <w:t xml:space="preserve">с.  </w:t>
      </w:r>
      <w:r w:rsidR="00BF73CF">
        <w:rPr>
          <w:rFonts w:ascii="Sylfaen" w:hAnsi="Sylfaen"/>
          <w:i w:val="0"/>
        </w:rPr>
        <w:t>Гораван</w:t>
      </w:r>
      <w:r w:rsidR="00BF73CF" w:rsidRPr="00100BCB">
        <w:rPr>
          <w:rFonts w:ascii="Sylfaen" w:hAnsi="Sylfaen"/>
          <w:i w:val="0"/>
        </w:rPr>
        <w:t xml:space="preserve"> на ул.  </w:t>
      </w:r>
      <w:r w:rsidR="00BF73CF" w:rsidRPr="00583036">
        <w:rPr>
          <w:rFonts w:ascii="Sylfaen" w:hAnsi="Sylfaen"/>
          <w:i w:val="0"/>
        </w:rPr>
        <w:t>Геворг Марзпетуни 7</w:t>
      </w:r>
      <w:r w:rsidR="00BF73CF">
        <w:rPr>
          <w:rFonts w:ascii="Sylfaen" w:hAnsi="Sylfaen"/>
          <w:i w:val="0"/>
        </w:rPr>
        <w:t xml:space="preserve">, </w:t>
      </w:r>
      <w:r w:rsidR="00BF73CF" w:rsidRPr="00E5486D">
        <w:rPr>
          <w:rFonts w:ascii="Sylfaen" w:hAnsi="Sylfaen"/>
          <w:i w:val="0"/>
        </w:rPr>
        <w:t xml:space="preserve">  году, В 1</w:t>
      </w:r>
      <w:r w:rsidR="006F1837">
        <w:rPr>
          <w:rFonts w:ascii="Sylfaen" w:hAnsi="Sylfaen"/>
          <w:i w:val="0"/>
        </w:rPr>
        <w:t>7</w:t>
      </w:r>
      <w:r w:rsidR="00BF73CF" w:rsidRPr="00E5486D">
        <w:rPr>
          <w:rFonts w:ascii="Sylfaen" w:hAnsi="Sylfaen"/>
          <w:i w:val="0"/>
        </w:rPr>
        <w:t>:</w:t>
      </w:r>
      <w:r w:rsidR="006F1837">
        <w:rPr>
          <w:rFonts w:ascii="Sylfaen" w:hAnsi="Sylfaen"/>
          <w:i w:val="0"/>
        </w:rPr>
        <w:t>15</w:t>
      </w:r>
      <w:r w:rsidR="00BF73CF" w:rsidRPr="00E5486D">
        <w:rPr>
          <w:rFonts w:ascii="Sylfaen" w:hAnsi="Sylfaen"/>
          <w:i w:val="0"/>
        </w:rPr>
        <w:t xml:space="preserve"> в «</w:t>
      </w:r>
      <w:r w:rsidR="00BF73CF" w:rsidRPr="00D8755B">
        <w:rPr>
          <w:rFonts w:ascii="Sylfaen" w:hAnsi="Sylfaen"/>
          <w:i w:val="0"/>
        </w:rPr>
        <w:t>17</w:t>
      </w:r>
      <w:r w:rsidR="00BF73CF" w:rsidRPr="00E5486D">
        <w:rPr>
          <w:rFonts w:ascii="Sylfaen" w:hAnsi="Sylfaen"/>
          <w:i w:val="0"/>
        </w:rPr>
        <w:t xml:space="preserve">»  </w:t>
      </w:r>
      <w:r w:rsidR="00BF73CF" w:rsidRPr="00D8755B">
        <w:rPr>
          <w:rFonts w:ascii="GHEA Grapalat" w:hAnsi="GHEA Grapalat"/>
        </w:rPr>
        <w:t>0</w:t>
      </w:r>
      <w:r w:rsidR="00BF73CF" w:rsidRPr="003630DB">
        <w:rPr>
          <w:rFonts w:ascii="GHEA Grapalat" w:hAnsi="GHEA Grapalat"/>
        </w:rPr>
        <w:t>1.202</w:t>
      </w:r>
      <w:r w:rsidR="00BF73CF">
        <w:rPr>
          <w:rFonts w:ascii="GHEA Grapalat" w:hAnsi="GHEA Grapalat"/>
        </w:rPr>
        <w:t>3</w:t>
      </w:r>
    </w:p>
    <w:p w:rsidR="00A80ECD" w:rsidRDefault="003630DB" w:rsidP="00C31813">
      <w:pPr>
        <w:pStyle w:val="23"/>
        <w:widowControl w:val="0"/>
        <w:tabs>
          <w:tab w:val="left" w:pos="1134"/>
        </w:tabs>
        <w:spacing w:after="160" w:line="240" w:lineRule="auto"/>
        <w:ind w:firstLine="567"/>
        <w:rPr>
          <w:rFonts w:ascii="GHEA Grapalat" w:hAnsi="GHEA Grapalat" w:cs="Sylfaen"/>
          <w:sz w:val="24"/>
          <w:szCs w:val="24"/>
        </w:rPr>
      </w:pPr>
      <w:r w:rsidRPr="003630DB">
        <w:rPr>
          <w:rFonts w:ascii="Calibri" w:hAnsi="Calibri"/>
          <w:sz w:val="24"/>
          <w:szCs w:val="24"/>
        </w:rPr>
        <w:t xml:space="preserve"> </w:t>
      </w:r>
      <w:r w:rsidR="00A80ECD" w:rsidRPr="00B73300">
        <w:rPr>
          <w:rFonts w:ascii="GHEA Grapalat" w:hAnsi="GHEA Grapalat"/>
          <w:sz w:val="24"/>
          <w:szCs w:val="24"/>
        </w:rPr>
        <w:t>даты опубликования в бюллетене объявления и приглашения на настоящую процедуру</w:t>
      </w:r>
      <w:r w:rsidR="00A80ECD">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630DB">
        <w:rPr>
          <w:rFonts w:ascii="Sylfaen" w:hAnsi="Sylfaen"/>
          <w:i/>
          <w:lang w:val="en-US"/>
        </w:rPr>
        <w:t>A</w:t>
      </w:r>
      <w:r w:rsidR="003630DB" w:rsidRPr="003630DB">
        <w:rPr>
          <w:rFonts w:ascii="Sylfaen" w:hAnsi="Sylfaen"/>
          <w:i/>
        </w:rPr>
        <w:t>.</w:t>
      </w:r>
      <w:r w:rsidR="003630DB">
        <w:rPr>
          <w:rFonts w:ascii="Sylfaen" w:hAnsi="Sylfaen"/>
          <w:i/>
          <w:lang w:val="en-US"/>
        </w:rPr>
        <w:t>Akop</w:t>
      </w:r>
      <w:r w:rsidR="00BA4B15">
        <w:rPr>
          <w:rFonts w:ascii="Sylfaen" w:hAnsi="Sylfaen"/>
          <w:i/>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(далее — полное описание товара</w:t>
      </w:r>
      <w:r w:rsidR="005F25EF">
        <w:rPr>
          <w:rFonts w:ascii="GHEA Grapalat" w:hAnsi="GHEA Grapalat"/>
        </w:rPr>
        <w:t>)</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9F1173" w:rsidRPr="00C90021"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 xml:space="preserve">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4E55FF"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w:t>
      </w:r>
      <w:r w:rsidRPr="004E55FF">
        <w:rPr>
          <w:rFonts w:ascii="GHEA Grapalat" w:hAnsi="GHEA Grapalat"/>
          <w:sz w:val="24"/>
          <w:szCs w:val="24"/>
        </w:rPr>
        <w:t xml:space="preserve">произойдет </w:t>
      </w:r>
      <w:r w:rsidRPr="00B73300">
        <w:rPr>
          <w:rFonts w:ascii="GHEA Grapalat" w:hAnsi="GHEA Grapalat"/>
          <w:sz w:val="24"/>
          <w:szCs w:val="24"/>
        </w:rPr>
        <w:t xml:space="preserve">на </w:t>
      </w:r>
      <w:r w:rsidRPr="005E38B4">
        <w:rPr>
          <w:rFonts w:ascii="GHEA Grapalat" w:hAnsi="GHEA Grapalat"/>
          <w:color w:val="FF0000"/>
          <w:sz w:val="24"/>
          <w:szCs w:val="24"/>
        </w:rPr>
        <w:t>"</w:t>
      </w:r>
      <w:r w:rsidR="009F1173" w:rsidRPr="005E38B4">
        <w:rPr>
          <w:rFonts w:ascii="GHEA Grapalat" w:hAnsi="GHEA Grapalat"/>
          <w:color w:val="FF0000"/>
          <w:sz w:val="24"/>
          <w:szCs w:val="24"/>
        </w:rPr>
        <w:t>7</w:t>
      </w:r>
      <w:r w:rsidRPr="005E38B4">
        <w:rPr>
          <w:rFonts w:ascii="GHEA Grapalat" w:hAnsi="GHEA Grapalat"/>
          <w:color w:val="FF0000"/>
          <w:sz w:val="24"/>
          <w:szCs w:val="24"/>
        </w:rPr>
        <w:t>"-</w:t>
      </w:r>
      <w:r w:rsidR="009F1173" w:rsidRPr="005E38B4">
        <w:rPr>
          <w:rFonts w:ascii="GHEA Grapalat" w:hAnsi="GHEA Grapalat"/>
          <w:color w:val="FF0000"/>
          <w:sz w:val="24"/>
          <w:szCs w:val="24"/>
        </w:rPr>
        <w:t>о</w:t>
      </w:r>
      <w:r w:rsidRPr="005E38B4">
        <w:rPr>
          <w:rFonts w:ascii="GHEA Grapalat" w:hAnsi="GHEA Grapalat"/>
          <w:color w:val="FF0000"/>
          <w:sz w:val="24"/>
          <w:szCs w:val="24"/>
        </w:rPr>
        <w:t xml:space="preserve">й день в </w:t>
      </w:r>
      <w:r w:rsidR="006F1837">
        <w:rPr>
          <w:rFonts w:ascii="GHEA Grapalat" w:hAnsi="GHEA Grapalat"/>
          <w:color w:val="FF0000"/>
          <w:sz w:val="24"/>
          <w:szCs w:val="24"/>
        </w:rPr>
        <w:t>17.15</w:t>
      </w:r>
      <w:r w:rsidRPr="00B73300">
        <w:rPr>
          <w:rFonts w:ascii="GHEA Grapalat" w:hAnsi="GHEA Grapalat"/>
          <w:sz w:val="24"/>
          <w:szCs w:val="24"/>
        </w:rPr>
        <w:t xml:space="preserve"> с</w:t>
      </w:r>
      <w:r w:rsidRPr="004E55FF">
        <w:rPr>
          <w:rFonts w:ascii="GHEA Grapalat" w:hAnsi="GHEA Grapalat"/>
          <w:sz w:val="24"/>
          <w:szCs w:val="24"/>
        </w:rPr>
        <w:t xml:space="preserve">о дня опубликования в </w:t>
      </w:r>
      <w:r w:rsidR="00CE35E7" w:rsidRPr="004E55FF">
        <w:rPr>
          <w:rFonts w:ascii="GHEA Grapalat" w:hAnsi="GHEA Grapalat"/>
          <w:sz w:val="24"/>
          <w:szCs w:val="24"/>
        </w:rPr>
        <w:t>бюллетене</w:t>
      </w:r>
      <w:r w:rsidRPr="004E55FF">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647CB" w:rsidRPr="009044F1">
        <w:rPr>
          <w:rFonts w:ascii="GHEA Grapalat" w:hAnsi="GHEA Grapalat"/>
          <w:i w:val="0"/>
          <w:sz w:val="24"/>
          <w:szCs w:val="24"/>
        </w:rPr>
        <w:t>по курсу</w:t>
      </w:r>
      <w:r w:rsidR="004647CB" w:rsidRPr="00E97C37">
        <w:rPr>
          <w:rFonts w:ascii="GHEA Grapalat" w:hAnsi="GHEA Grapalat"/>
          <w:i w:val="0"/>
          <w:sz w:val="24"/>
          <w:szCs w:val="24"/>
        </w:rPr>
        <w:t xml:space="preserve"> установленному ЦБ РА на день открытии заявки</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w:t>
      </w:r>
      <w:r w:rsidR="008F2148" w:rsidRPr="008F2148">
        <w:rPr>
          <w:rFonts w:ascii="GHEA Grapalat" w:hAnsi="GHEA Grapalat"/>
          <w:sz w:val="24"/>
          <w:szCs w:val="24"/>
        </w:rPr>
        <w:lastRenderedPageBreak/>
        <w:t>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удовлетворительно. В </w:t>
      </w:r>
      <w:r w:rsidRPr="009044F1">
        <w:rPr>
          <w:rFonts w:ascii="GHEA Grapalat" w:hAnsi="GHEA Grapalat"/>
          <w:sz w:val="24"/>
          <w:szCs w:val="24"/>
        </w:rPr>
        <w:lastRenderedPageBreak/>
        <w:t>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lastRenderedPageBreak/>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w:t>
      </w:r>
      <w:r w:rsidRPr="009044F1">
        <w:rPr>
          <w:rFonts w:ascii="GHEA Grapalat" w:hAnsi="GHEA Grapalat"/>
          <w:spacing w:val="-6"/>
          <w:sz w:val="24"/>
          <w:szCs w:val="24"/>
        </w:rPr>
        <w:lastRenderedPageBreak/>
        <w:t>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9390E" w:rsidRPr="0059390E">
        <w:rPr>
          <w:rFonts w:ascii="GHEA Grapalat" w:hAnsi="GHEA Grapalat"/>
          <w:sz w:val="24"/>
          <w:szCs w:val="24"/>
        </w:rPr>
        <w:t xml:space="preserve"> 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w:t>
      </w:r>
      <w:r w:rsidRPr="009044F1">
        <w:rPr>
          <w:rFonts w:ascii="GHEA Grapalat" w:hAnsi="GHEA Grapalat"/>
          <w:i w:val="0"/>
          <w:sz w:val="24"/>
          <w:szCs w:val="24"/>
        </w:rPr>
        <w:lastRenderedPageBreak/>
        <w:t>они не могут привести к изменению характеристик предмета закупки, включая увеличение цены, предложенной отобранным участником.</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647CB" w:rsidRPr="00C67FAB">
        <w:rPr>
          <w:rFonts w:ascii="GHEA Grapalat" w:hAnsi="GHEA Grapalat"/>
          <w:i/>
        </w:rPr>
        <w:t>в одностороннем порядке утвержденного заявления в виде неустойки (приложение 4.</w:t>
      </w:r>
      <w:r w:rsidR="004647CB">
        <w:rPr>
          <w:rFonts w:ascii="GHEA Grapalat" w:hAnsi="GHEA Grapalat"/>
          <w:i/>
        </w:rPr>
        <w:t>2</w:t>
      </w:r>
      <w:r w:rsidR="004647CB" w:rsidRPr="00C67FAB">
        <w:rPr>
          <w:rFonts w:ascii="GHEA Grapalat" w:hAnsi="GHEA Grapalat"/>
          <w:i/>
        </w:rPr>
        <w:t>) или наличных денег</w:t>
      </w:r>
      <w:r w:rsidR="00801A4F" w:rsidRPr="00801A4F">
        <w:rPr>
          <w:rFonts w:ascii="GHEA Grapalat" w:hAnsi="GHEA Grapalat"/>
        </w:rPr>
        <w:t>.</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4647CB" w:rsidRPr="00C67FAB">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w:t>
      </w:r>
      <w:r w:rsidRPr="009044F1">
        <w:rPr>
          <w:rFonts w:ascii="GHEA Grapalat" w:hAnsi="GHEA Grapalat"/>
        </w:rPr>
        <w:lastRenderedPageBreak/>
        <w:t xml:space="preserve">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4647CB" w:rsidRPr="004647CB">
        <w:rPr>
          <w:rFonts w:ascii="GHEA Grapalat" w:hAnsi="GHEA Grapalat"/>
        </w:rPr>
        <w:t>, Марзпеараном Араратского региона</w:t>
      </w:r>
      <w:r w:rsidRPr="009044F1">
        <w:rPr>
          <w:rFonts w:ascii="GHEA Grapalat" w:hAnsi="GHEA Grapalat"/>
        </w:rPr>
        <w:t xml:space="preserve"> или на основании решения руководителя </w:t>
      </w:r>
      <w:r w:rsidR="004647CB" w:rsidRPr="004647CB">
        <w:rPr>
          <w:rFonts w:ascii="GHEA Grapalat" w:hAnsi="GHEA Grapalat"/>
        </w:rPr>
        <w:t>учереждения</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удовлетворения </w:t>
      </w:r>
      <w:r w:rsidRPr="009044F1">
        <w:rPr>
          <w:rFonts w:ascii="GHEA Grapalat" w:hAnsi="GHEA Grapalat"/>
        </w:rPr>
        <w:lastRenderedPageBreak/>
        <w:t>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721185" w:rsidRPr="0072118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w:t>
      </w:r>
      <w:r w:rsidRPr="002658C9">
        <w:rPr>
          <w:rFonts w:ascii="GHEA Grapalat" w:hAnsi="GHEA Grapalat"/>
        </w:rPr>
        <w:lastRenderedPageBreak/>
        <w:t>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21185" w:rsidRPr="00721185">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21185" w:rsidRDefault="0072118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21185" w:rsidRPr="00DC136B" w:rsidRDefault="00721185" w:rsidP="0072118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583036">
        <w:rPr>
          <w:rFonts w:ascii="Sylfaen" w:hAnsi="Sylfaen"/>
          <w:i/>
        </w:rPr>
        <w:t>ГM-GHAPDzB-23/01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721185" w:rsidRPr="00B16A36">
        <w:rPr>
          <w:rFonts w:ascii="GHEA Grapalat" w:hAnsi="GHEA Grapalat"/>
          <w:sz w:val="24"/>
          <w:szCs w:val="24"/>
        </w:rPr>
        <w:t xml:space="preserve">на </w:t>
      </w:r>
      <w:r w:rsidR="00721185" w:rsidRPr="00B16A36">
        <w:rPr>
          <w:rFonts w:ascii="GHEA Grapalat" w:hAnsi="GHEA Grapalat"/>
          <w:spacing w:val="-6"/>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EF111E" w:rsidRDefault="00BA4B15" w:rsidP="00721185">
      <w:pPr>
        <w:jc w:val="both"/>
        <w:rPr>
          <w:rFonts w:ascii="Sylfaen" w:hAnsi="Sylfaen"/>
          <w:i/>
        </w:rPr>
      </w:pPr>
      <w:r w:rsidRPr="0057544E">
        <w:rPr>
          <w:rFonts w:ascii="Sylfaen" w:hAnsi="Sylfaen"/>
          <w:i/>
        </w:rPr>
        <w:t>&lt;&lt;</w:t>
      </w:r>
      <w:r w:rsidR="00EF111E">
        <w:rPr>
          <w:rFonts w:ascii="Sylfaen" w:hAnsi="Sylfaen"/>
          <w:i/>
        </w:rPr>
        <w:t xml:space="preserve"> Гораван Гор </w:t>
      </w:r>
      <w:r w:rsidR="004550D7">
        <w:rPr>
          <w:rFonts w:ascii="Sylfaen" w:hAnsi="Sylfaen"/>
          <w:i/>
        </w:rPr>
        <w:t>детский сад» HOAK</w:t>
      </w:r>
      <w:r w:rsidR="00EF111E">
        <w:rPr>
          <w:rFonts w:ascii="Sylfaen" w:hAnsi="Sylfaen"/>
          <w:i/>
        </w:rPr>
        <w:t xml:space="preserve"> </w:t>
      </w:r>
      <w:r w:rsidR="00374F4A" w:rsidRPr="00DC136B">
        <w:rPr>
          <w:rFonts w:ascii="GHEA Grapalat" w:hAnsi="GHEA Grapalat"/>
          <w:spacing w:val="-6"/>
        </w:rPr>
        <w:t xml:space="preserve">под кодом </w:t>
      </w:r>
      <w:r w:rsidR="00583036">
        <w:rPr>
          <w:rFonts w:ascii="Sylfaen" w:hAnsi="Sylfaen"/>
          <w:i/>
        </w:rPr>
        <w:t>ГM-GHAPDzB-23/01</w:t>
      </w:r>
      <w:r w:rsidR="00721185" w:rsidRPr="009805DC">
        <w:rPr>
          <w:rFonts w:ascii="GHEA Grapalat" w:hAnsi="GHEA Grapalat"/>
          <w:spacing w:val="-6"/>
        </w:rPr>
        <w:t>з</w:t>
      </w:r>
      <w:r w:rsidR="00EF111E">
        <w:rPr>
          <w:rFonts w:ascii="GHEA Grapalat" w:hAnsi="GHEA Grapalat"/>
          <w:spacing w:val="-6"/>
        </w:rPr>
        <w:t xml:space="preserve"> </w:t>
      </w:r>
      <w:r w:rsidR="00721185" w:rsidRPr="009805DC">
        <w:rPr>
          <w:rFonts w:ascii="GHEA Grapalat" w:hAnsi="GHEA Grapalat"/>
          <w:spacing w:val="-6"/>
        </w:rPr>
        <w:t>апрос</w:t>
      </w:r>
      <w:r w:rsidR="00721185" w:rsidRPr="00B16A36">
        <w:rPr>
          <w:rFonts w:ascii="GHEA Grapalat" w:hAnsi="GHEA Grapalat"/>
          <w:spacing w:val="-6"/>
        </w:rPr>
        <w:t>а</w:t>
      </w:r>
      <w:r w:rsidR="00721185" w:rsidRPr="009805DC">
        <w:rPr>
          <w:rFonts w:ascii="GHEA Grapalat" w:hAnsi="GHEA Grapalat"/>
          <w:spacing w:val="-6"/>
        </w:rPr>
        <w:t xml:space="preserve">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583036">
        <w:rPr>
          <w:rFonts w:ascii="Sylfaen" w:hAnsi="Sylfaen"/>
          <w:i/>
        </w:rPr>
        <w:t>ГM-GHAPDzB-23/01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21185" w:rsidRPr="00721185">
        <w:rPr>
          <w:rFonts w:ascii="GHEA Grapalat" w:hAnsi="GHEA Grapalat"/>
        </w:rPr>
        <w:t xml:space="preserve">в </w:t>
      </w:r>
      <w:r w:rsidR="00721185" w:rsidRPr="00BD63BE">
        <w:rPr>
          <w:rFonts w:ascii="GHEA Grapalat" w:hAnsi="GHEA Grapalat"/>
          <w:spacing w:val="-6"/>
        </w:rPr>
        <w:t>запрос</w:t>
      </w:r>
      <w:r w:rsidR="00721185" w:rsidRPr="00721185">
        <w:rPr>
          <w:rFonts w:ascii="GHEA Grapalat" w:hAnsi="GHEA Grapalat"/>
          <w:spacing w:val="-6"/>
        </w:rPr>
        <w:t>е</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583036">
        <w:rPr>
          <w:rFonts w:ascii="Sylfaen" w:hAnsi="Sylfaen"/>
          <w:i/>
        </w:rPr>
        <w:t>ГM-GHAPDzB-23/01</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E06D46" w:rsidRPr="009805DC">
        <w:rPr>
          <w:rFonts w:ascii="GHEA Grapalat" w:hAnsi="GHEA Grapalat"/>
          <w:spacing w:val="-6"/>
        </w:rPr>
        <w:t>запрос котировок</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DC136B">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Pr="00F01EBB" w:rsidRDefault="00B048B2" w:rsidP="00B46D58">
      <w:pPr>
        <w:rPr>
          <w:rFonts w:ascii="GHEA Grapalat" w:hAnsi="GHEA Grapalat"/>
          <w:b/>
        </w:rPr>
      </w:pP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Приложение 1.2** </w:t>
      </w: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к Приглашению на запрос катировок </w:t>
      </w:r>
    </w:p>
    <w:p w:rsidR="008C0813" w:rsidRPr="005723B2" w:rsidRDefault="008C0813" w:rsidP="008C0813">
      <w:pPr>
        <w:pStyle w:val="3"/>
        <w:keepNext w:val="0"/>
        <w:widowControl w:val="0"/>
        <w:spacing w:after="160" w:line="240" w:lineRule="auto"/>
        <w:ind w:firstLine="567"/>
        <w:jc w:val="right"/>
        <w:rPr>
          <w:rFonts w:ascii="GHEA Grapalat" w:hAnsi="GHEA Grapalat" w:cs="Arial"/>
        </w:rPr>
      </w:pPr>
      <w:r w:rsidRPr="005723B2">
        <w:rPr>
          <w:rFonts w:ascii="GHEA Grapalat" w:hAnsi="GHEA Grapalat"/>
        </w:rPr>
        <w:t xml:space="preserve">под кодом </w:t>
      </w:r>
      <w:r w:rsidR="00583036">
        <w:rPr>
          <w:rFonts w:ascii="Sylfaen" w:hAnsi="Sylfaen"/>
          <w:i w:val="0"/>
        </w:rPr>
        <w:t>ГM-GHAPDzB-23/01</w:t>
      </w:r>
      <w:r w:rsidR="008753B3">
        <w:rPr>
          <w:rFonts w:ascii="GHEA Grapalat" w:hAnsi="GHEA Grapalat"/>
        </w:rPr>
        <w:t>*</w:t>
      </w: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ФОРМА</w:t>
      </w: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ДЕКЛАРАЦИИ О РЕАЛЬНЫХ  БЕНЕФИЦИАРАХ</w:t>
      </w:r>
    </w:p>
    <w:p w:rsidR="008C0813" w:rsidRPr="005723B2" w:rsidRDefault="008C0813" w:rsidP="008C0813">
      <w:pPr>
        <w:ind w:left="360" w:hanging="360"/>
        <w:jc w:val="center"/>
        <w:rPr>
          <w:rFonts w:ascii="GHEA Grapalat" w:eastAsia="GHEA Grapalat" w:hAnsi="GHEA Grapalat" w:cs="GHEA Grapalat"/>
          <w:sz w:val="20"/>
          <w:szCs w:val="20"/>
        </w:rPr>
      </w:pPr>
    </w:p>
    <w:p w:rsidR="008C0813" w:rsidRPr="005723B2" w:rsidRDefault="008C0813" w:rsidP="008C0813">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Организация</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487"/>
        </w:trPr>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Количество страниц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Подпись лица, представляющего </w:t>
            </w:r>
            <w:r w:rsidRPr="005723B2">
              <w:rPr>
                <w:rFonts w:ascii="GHEA Grapalat" w:eastAsia="GHEA Grapalat" w:hAnsi="GHEA Grapalat" w:cs="GHEA Grapalat"/>
                <w:color w:val="000000"/>
                <w:sz w:val="20"/>
                <w:szCs w:val="20"/>
              </w:rPr>
              <w:lastRenderedPageBreak/>
              <w:t>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lastRenderedPageBreak/>
        <w:t>Данные листинга  акций</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361"/>
        </w:trPr>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723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78" w:type="dxa"/>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sz w:val="20"/>
          <w:szCs w:val="20"/>
        </w:rPr>
      </w:pPr>
      <w:r w:rsidRPr="005723B2">
        <w:rPr>
          <w:rFonts w:ascii="GHEA Grapalat" w:hAnsi="GHEA Grapalat"/>
          <w:sz w:val="20"/>
          <w:szCs w:val="20"/>
        </w:rPr>
        <w:br w:type="page"/>
      </w:r>
    </w:p>
    <w:p w:rsidR="008C0813" w:rsidRPr="005723B2" w:rsidRDefault="008C0813" w:rsidP="008C081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Участие государства, муниципалитета или международной организации</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государства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муниципалитета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t>Данные реального бенефициара</w:t>
      </w:r>
    </w:p>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 (латинскими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Гражданство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рождения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lastRenderedPageBreak/>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Тип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предоставления</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Предоставляющий орган</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НЗОУ или эквивалентный номер</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002771"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C0813" w:rsidRPr="005723B2" w:rsidTr="008C0813">
        <w:trPr>
          <w:trHeight w:val="684"/>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4508" w:type="dxa"/>
            <w:shd w:val="clear" w:color="auto" w:fill="FFFFFF"/>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Вид участия</w:t>
            </w:r>
          </w:p>
        </w:tc>
        <w:tc>
          <w:tcPr>
            <w:tcW w:w="4508" w:type="dxa"/>
            <w:vAlign w:val="center"/>
          </w:tcPr>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8C0813" w:rsidRPr="005723B2" w:rsidTr="008C0813">
        <w:tc>
          <w:tcPr>
            <w:tcW w:w="9016" w:type="dxa"/>
            <w:gridSpan w:val="2"/>
            <w:vAlign w:val="center"/>
          </w:tcPr>
          <w:p w:rsidR="008C0813" w:rsidRPr="005723B2" w:rsidRDefault="00002771"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C0813" w:rsidRPr="005723B2">
              <w:rPr>
                <w:rFonts w:ascii="GHEA Grapalat" w:eastAsia="GHEA Grapalat" w:hAnsi="GHEA Grapalat" w:cs="GHEA Grapalat"/>
                <w:sz w:val="20"/>
                <w:szCs w:val="20"/>
                <w:lang w:val="hy-AM"/>
              </w:rPr>
              <w:t>б</w:t>
            </w:r>
            <w:r w:rsidR="008C0813" w:rsidRPr="005723B2">
              <w:rPr>
                <w:rFonts w:ascii="GHEA Grapalat" w:eastAsia="GHEA Grapalat" w:hAnsi="GHEA Grapalat" w:cs="GHEA Grapalat"/>
                <w:sz w:val="20"/>
                <w:szCs w:val="20"/>
              </w:rPr>
              <w:t>"</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002771"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eastAsia="Cambria Math"/>
                <w:sz w:val="20"/>
                <w:szCs w:val="20"/>
              </w:rPr>
              <w:t>․</w:t>
            </w:r>
            <w:r w:rsidR="008C0813" w:rsidRPr="005723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C0813" w:rsidRPr="005723B2" w:rsidTr="008C0813">
        <w:trPr>
          <w:trHeight w:val="684"/>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4508" w:type="dxa"/>
            <w:vAlign w:val="center"/>
          </w:tcPr>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имеет право назначать или </w:t>
            </w:r>
            <w:r w:rsidR="008C0813" w:rsidRPr="005723B2">
              <w:rPr>
                <w:rFonts w:ascii="GHEA Grapalat" w:eastAsia="GHEA Grapalat" w:hAnsi="GHEA Grapalat" w:cs="GHEA Grapalat"/>
                <w:sz w:val="20"/>
                <w:szCs w:val="20"/>
                <w:lang w:eastAsia="hy-AM"/>
              </w:rPr>
              <w:t>освобождать</w:t>
            </w:r>
            <w:r w:rsidR="008C0813" w:rsidRPr="005723B2">
              <w:rPr>
                <w:rFonts w:ascii="GHEA Grapalat" w:eastAsia="GHEA Grapalat" w:hAnsi="GHEA Grapalat" w:cs="GHEA Grapalat"/>
                <w:sz w:val="20"/>
                <w:szCs w:val="20"/>
              </w:rPr>
              <w:t xml:space="preserve"> большинство членов органов управления юридического лица</w:t>
            </w:r>
          </w:p>
        </w:tc>
      </w:tr>
      <w:tr w:rsidR="008C0813" w:rsidRPr="005723B2" w:rsidTr="008C0813">
        <w:tc>
          <w:tcPr>
            <w:tcW w:w="9016" w:type="dxa"/>
            <w:gridSpan w:val="2"/>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eastAsia="Cambria Math"/>
                <w:sz w:val="20"/>
                <w:szCs w:val="20"/>
              </w:rPr>
              <w:t>․</w:t>
            </w:r>
            <w:r w:rsidR="008C0813" w:rsidRPr="005723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C0813" w:rsidRPr="005723B2" w:rsidTr="008C0813">
        <w:tc>
          <w:tcPr>
            <w:tcW w:w="9016" w:type="dxa"/>
            <w:gridSpan w:val="2"/>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г</w:t>
            </w:r>
            <w:r w:rsidR="008C0813" w:rsidRPr="005723B2">
              <w:rPr>
                <w:rFonts w:eastAsia="Cambria Math"/>
                <w:sz w:val="20"/>
                <w:szCs w:val="20"/>
              </w:rPr>
              <w:t>․</w:t>
            </w:r>
            <w:r w:rsidR="008C0813" w:rsidRPr="005723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8C0813" w:rsidRPr="005723B2" w:rsidTr="008C0813">
        <w:tc>
          <w:tcPr>
            <w:tcW w:w="9016" w:type="dxa"/>
            <w:gridSpan w:val="2"/>
            <w:vAlign w:val="center"/>
          </w:tcPr>
          <w:p w:rsidR="008C0813" w:rsidRPr="005723B2" w:rsidRDefault="00002771"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д</w:t>
            </w:r>
            <w:r w:rsidR="008C0813" w:rsidRPr="005723B2">
              <w:rPr>
                <w:rFonts w:eastAsia="Cambria Math"/>
                <w:sz w:val="20"/>
                <w:szCs w:val="20"/>
              </w:rPr>
              <w:t>․</w:t>
            </w:r>
            <w:r w:rsidR="008C0813" w:rsidRPr="005723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Отдельно</w:t>
            </w:r>
          </w:p>
          <w:p w:rsidR="008C0813" w:rsidRPr="005723B2" w:rsidRDefault="00002771" w:rsidP="008C081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Совместно с аффилированными лицами</w:t>
            </w: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Да</w:t>
            </w:r>
          </w:p>
          <w:p w:rsidR="008C0813" w:rsidRPr="005723B2" w:rsidRDefault="00002771"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Нет</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электронной почты</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телефона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i/>
          <w:color w:val="000000"/>
          <w:sz w:val="20"/>
          <w:szCs w:val="20"/>
        </w:rPr>
      </w:pPr>
      <w:r w:rsidRPr="005723B2">
        <w:rPr>
          <w:rFonts w:ascii="GHEA Grapalat" w:eastAsia="GHEA Grapalat" w:hAnsi="GHEA Grapalat" w:cs="GHEA Grapalat"/>
          <w:color w:val="000000"/>
          <w:sz w:val="20"/>
          <w:szCs w:val="20"/>
        </w:rPr>
        <w:t>Промежуточные юридические лица</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rPr>
          <w:trHeight w:val="853"/>
        </w:trPr>
        <w:tc>
          <w:tcPr>
            <w:tcW w:w="2835" w:type="dxa"/>
            <w:vMerge w:val="restart"/>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723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i/>
          <w:sz w:val="20"/>
          <w:szCs w:val="20"/>
        </w:rPr>
      </w:pPr>
      <w:r w:rsidRPr="005723B2">
        <w:rPr>
          <w:rFonts w:ascii="GHEA Grapalat" w:eastAsia="GHEA Grapalat" w:hAnsi="GHEA Grapalat" w:cs="GHEA Grapalat"/>
          <w:i/>
          <w:sz w:val="20"/>
          <w:szCs w:val="20"/>
        </w:rPr>
        <w:br w:type="page"/>
      </w:r>
    </w:p>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8C0813" w:rsidRPr="005723B2" w:rsidTr="008C0813">
        <w:tc>
          <w:tcPr>
            <w:tcW w:w="9016" w:type="dxa"/>
            <w:shd w:val="clear" w:color="auto" w:fill="DBE5F1" w:themeFill="accent1" w:themeFillTint="33"/>
          </w:tcPr>
          <w:p w:rsidR="008C0813" w:rsidRPr="005723B2" w:rsidRDefault="008C0813" w:rsidP="008C0813">
            <w:pP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C0813" w:rsidRPr="005723B2" w:rsidTr="008C0813">
        <w:trPr>
          <w:trHeight w:val="10187"/>
        </w:trPr>
        <w:tc>
          <w:tcPr>
            <w:tcW w:w="9016" w:type="dxa"/>
          </w:tcPr>
          <w:p w:rsidR="008C0813" w:rsidRPr="005723B2" w:rsidRDefault="008C0813" w:rsidP="008C0813">
            <w:pPr>
              <w:rPr>
                <w:rFonts w:ascii="GHEA Grapalat" w:eastAsia="GHEA Grapalat" w:hAnsi="GHEA Grapalat" w:cs="GHEA Grapalat"/>
                <w:color w:val="000000"/>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p>
    <w:p w:rsidR="008C0813" w:rsidRPr="005723B2" w:rsidRDefault="008C0813" w:rsidP="008C0813">
      <w:pPr>
        <w:rPr>
          <w:rFonts w:ascii="GHEA Grapalat" w:hAnsi="GHEA Grapalat"/>
          <w:sz w:val="20"/>
          <w:szCs w:val="20"/>
        </w:rPr>
      </w:pPr>
    </w:p>
    <w:p w:rsidR="008C0813" w:rsidRPr="005723B2" w:rsidRDefault="008C0813" w:rsidP="008C0813">
      <w:pPr>
        <w:rPr>
          <w:rFonts w:ascii="GHEA Grapalat" w:hAnsi="GHEA Grapalat"/>
          <w:sz w:val="20"/>
          <w:szCs w:val="20"/>
        </w:rPr>
      </w:pPr>
      <w:r w:rsidRPr="005723B2">
        <w:rPr>
          <w:rFonts w:ascii="GHEA Grapalat" w:hAnsi="GHEA Grapalat"/>
          <w:sz w:val="20"/>
          <w:szCs w:val="20"/>
        </w:rPr>
        <w:br w:type="page"/>
      </w:r>
    </w:p>
    <w:p w:rsidR="008C0813" w:rsidRPr="005723B2" w:rsidRDefault="008C0813" w:rsidP="008C0813">
      <w:pPr>
        <w:spacing w:line="360" w:lineRule="auto"/>
        <w:jc w:val="center"/>
        <w:rPr>
          <w:rFonts w:ascii="GHEA Grapalat" w:hAnsi="GHEA Grapalat"/>
          <w:sz w:val="20"/>
          <w:szCs w:val="20"/>
          <w:lang w:val="hy-AM"/>
        </w:rPr>
      </w:pPr>
      <w:r w:rsidRPr="005723B2">
        <w:rPr>
          <w:rFonts w:ascii="GHEA Grapalat" w:hAnsi="GHEA Grapalat"/>
          <w:sz w:val="20"/>
          <w:szCs w:val="20"/>
        </w:rPr>
        <w:lastRenderedPageBreak/>
        <w:t>Порядок заполнения декларации</w:t>
      </w:r>
    </w:p>
    <w:p w:rsidR="008C0813" w:rsidRPr="005723B2" w:rsidRDefault="008C0813" w:rsidP="008C0813">
      <w:pPr>
        <w:spacing w:line="360" w:lineRule="auto"/>
        <w:jc w:val="center"/>
        <w:rPr>
          <w:rFonts w:ascii="GHEA Grapalat" w:hAnsi="GHEA Grapalat"/>
          <w:sz w:val="20"/>
          <w:szCs w:val="20"/>
          <w:lang w:val="hy-AM"/>
        </w:rPr>
      </w:pPr>
    </w:p>
    <w:p w:rsidR="008C0813" w:rsidRPr="005723B2" w:rsidRDefault="008C0813" w:rsidP="008C0813">
      <w:pPr>
        <w:pStyle w:val="aff"/>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C0813" w:rsidRPr="005723B2" w:rsidRDefault="008C0813" w:rsidP="008C0813">
      <w:pPr>
        <w:pStyle w:val="aff"/>
        <w:numPr>
          <w:ilvl w:val="0"/>
          <w:numId w:val="27"/>
        </w:numPr>
        <w:spacing w:after="200" w:line="360" w:lineRule="auto"/>
        <w:ind w:left="0" w:firstLine="142"/>
        <w:contextualSpacing/>
        <w:jc w:val="both"/>
        <w:rPr>
          <w:rFonts w:ascii="GHEA Grapalat" w:hAnsi="GHEA Grapalat"/>
          <w:sz w:val="20"/>
          <w:szCs w:val="20"/>
        </w:rPr>
      </w:pPr>
      <w:r w:rsidRPr="005723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C0813" w:rsidRPr="005723B2" w:rsidRDefault="008C0813" w:rsidP="008C0813">
      <w:pPr>
        <w:pStyle w:val="aff"/>
        <w:numPr>
          <w:ilvl w:val="0"/>
          <w:numId w:val="27"/>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C0813" w:rsidRPr="005723B2" w:rsidRDefault="008C0813" w:rsidP="008C0813">
      <w:pPr>
        <w:pStyle w:val="aff"/>
        <w:numPr>
          <w:ilvl w:val="0"/>
          <w:numId w:val="27"/>
        </w:numPr>
        <w:spacing w:after="200" w:line="360" w:lineRule="auto"/>
        <w:ind w:left="0" w:firstLine="0"/>
        <w:contextualSpacing/>
        <w:jc w:val="both"/>
        <w:rPr>
          <w:rFonts w:ascii="GHEA Grapalat" w:hAnsi="GHEA Grapalat"/>
          <w:sz w:val="20"/>
          <w:szCs w:val="20"/>
        </w:rPr>
      </w:pPr>
      <w:r w:rsidRPr="005723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C0813" w:rsidRPr="005723B2" w:rsidRDefault="008C0813" w:rsidP="008C0813">
      <w:pPr>
        <w:pStyle w:val="aff"/>
        <w:numPr>
          <w:ilvl w:val="0"/>
          <w:numId w:val="26"/>
        </w:numPr>
        <w:spacing w:after="200" w:line="360" w:lineRule="auto"/>
        <w:ind w:left="142" w:hanging="284"/>
        <w:contextualSpacing/>
        <w:jc w:val="both"/>
        <w:rPr>
          <w:rFonts w:ascii="GHEA Grapalat" w:hAnsi="GHEA Grapalat"/>
          <w:sz w:val="20"/>
          <w:szCs w:val="20"/>
        </w:rPr>
      </w:pPr>
      <w:r w:rsidRPr="005723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C0813" w:rsidRPr="005723B2" w:rsidRDefault="008C0813" w:rsidP="008C0813">
      <w:pPr>
        <w:pStyle w:val="aff"/>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C0813" w:rsidRPr="005723B2" w:rsidRDefault="008C0813" w:rsidP="008C0813">
      <w:pPr>
        <w:pStyle w:val="aff"/>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C0813" w:rsidRPr="005723B2" w:rsidRDefault="008C0813" w:rsidP="008C0813">
      <w:pPr>
        <w:pStyle w:val="aff"/>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pStyle w:val="aff"/>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5723B2">
        <w:rPr>
          <w:rFonts w:ascii="GHEA Grapalat" w:hAnsi="GHEA Grapalat"/>
          <w:sz w:val="20"/>
          <w:szCs w:val="20"/>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pStyle w:val="aff"/>
        <w:numPr>
          <w:ilvl w:val="0"/>
          <w:numId w:val="29"/>
        </w:numPr>
        <w:spacing w:after="200" w:line="360" w:lineRule="auto"/>
        <w:ind w:left="0" w:hanging="426"/>
        <w:contextualSpacing/>
        <w:jc w:val="both"/>
        <w:rPr>
          <w:rFonts w:ascii="GHEA Grapalat" w:hAnsi="GHEA Grapalat"/>
          <w:sz w:val="20"/>
          <w:szCs w:val="20"/>
        </w:rPr>
      </w:pPr>
      <w:r w:rsidRPr="005723B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spacing w:line="360" w:lineRule="auto"/>
        <w:ind w:left="-360"/>
        <w:jc w:val="both"/>
        <w:rPr>
          <w:rFonts w:ascii="GHEA Grapalat" w:hAnsi="GHEA Grapalat"/>
          <w:sz w:val="20"/>
          <w:szCs w:val="20"/>
        </w:rPr>
      </w:pPr>
      <w:r w:rsidRPr="005723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pStyle w:val="aff"/>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pStyle w:val="aff"/>
        <w:numPr>
          <w:ilvl w:val="0"/>
          <w:numId w:val="30"/>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3) в подразделе "Адрес учета лица" заполняется адрес места учета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C0813" w:rsidRPr="005723B2" w:rsidRDefault="008C0813" w:rsidP="008C0813">
      <w:pPr>
        <w:spacing w:line="360" w:lineRule="auto"/>
        <w:ind w:left="-375"/>
        <w:jc w:val="both"/>
        <w:rPr>
          <w:rFonts w:ascii="GHEA Grapalat" w:hAnsi="GHEA Grapalat"/>
          <w:sz w:val="20"/>
          <w:szCs w:val="20"/>
        </w:rPr>
      </w:pPr>
      <w:r w:rsidRPr="005723B2">
        <w:rPr>
          <w:rFonts w:ascii="GHEA Grapalat" w:hAnsi="GHEA Grapalat"/>
          <w:sz w:val="20"/>
          <w:szCs w:val="20"/>
        </w:rPr>
        <w:t xml:space="preserve">5) подраздел "Основания </w:t>
      </w:r>
      <w:r w:rsidRPr="005723B2">
        <w:rPr>
          <w:rFonts w:ascii="GHEA Grapalat" w:eastAsiaTheme="minorHAnsi" w:hAnsi="GHEA Grapalat" w:cstheme="minorBidi"/>
          <w:sz w:val="20"/>
          <w:szCs w:val="20"/>
        </w:rPr>
        <w:t>являться</w:t>
      </w:r>
      <w:r w:rsidRPr="005723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w:t>
      </w:r>
      <w:r w:rsidRPr="005723B2">
        <w:rPr>
          <w:rFonts w:ascii="GHEA Grapalat" w:hAnsi="GHEA Grapalat"/>
          <w:sz w:val="20"/>
          <w:szCs w:val="20"/>
        </w:rPr>
        <w:lastRenderedPageBreak/>
        <w:t xml:space="preserve">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723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rPr>
        <w:t xml:space="preserve">б. 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делается отметка, если лицо по смыслу пункта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но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в</w:t>
      </w:r>
      <w:r w:rsidRPr="005723B2">
        <w:rPr>
          <w:rFonts w:ascii="GHEA Grapalat" w:hAnsi="GHEA Grapalat"/>
          <w:sz w:val="20"/>
          <w:szCs w:val="20"/>
          <w:lang w:val="hy-AM"/>
        </w:rPr>
        <w:t xml:space="preserve">. </w:t>
      </w:r>
      <w:r w:rsidRPr="005723B2">
        <w:rPr>
          <w:rFonts w:ascii="GHEA Grapalat" w:hAnsi="GHEA Grapalat"/>
          <w:sz w:val="20"/>
          <w:szCs w:val="20"/>
        </w:rPr>
        <w:t>в</w:t>
      </w:r>
      <w:r w:rsidRPr="005723B2">
        <w:rPr>
          <w:rFonts w:ascii="GHEA Grapalat" w:hAnsi="GHEA Grapalat"/>
          <w:sz w:val="20"/>
          <w:szCs w:val="20"/>
          <w:lang w:val="hy-AM"/>
        </w:rPr>
        <w:t xml:space="preserve">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723B2">
        <w:rPr>
          <w:rFonts w:ascii="GHEA Grapalat" w:hAnsi="GHEA Grapalat"/>
          <w:sz w:val="20"/>
          <w:szCs w:val="20"/>
        </w:rPr>
        <w:t>О</w:t>
      </w:r>
      <w:r w:rsidRPr="005723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и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этого подраздела</w:t>
      </w:r>
      <w:r w:rsidRPr="005723B2">
        <w:rPr>
          <w:rFonts w:ascii="GHEA Grapalat" w:hAnsi="GHEA Grapalat"/>
          <w:sz w:val="20"/>
          <w:szCs w:val="20"/>
        </w:rPr>
        <w:t>.</w:t>
      </w:r>
    </w:p>
    <w:p w:rsidR="008C0813" w:rsidRPr="005723B2" w:rsidRDefault="008C0813" w:rsidP="008C0813">
      <w:pPr>
        <w:spacing w:line="360" w:lineRule="auto"/>
        <w:jc w:val="both"/>
        <w:rPr>
          <w:rFonts w:ascii="GHEA Grapalat" w:hAnsi="GHEA Grapalat" w:cs="Cambria Math"/>
          <w:sz w:val="20"/>
          <w:szCs w:val="20"/>
        </w:rPr>
      </w:pPr>
      <w:r w:rsidRPr="005723B2">
        <w:rPr>
          <w:rFonts w:ascii="GHEA Grapalat" w:hAnsi="GHEA Grapalat"/>
          <w:sz w:val="20"/>
          <w:szCs w:val="20"/>
          <w:lang w:val="hy-AM"/>
        </w:rPr>
        <w:t xml:space="preserve">6) </w:t>
      </w:r>
      <w:r w:rsidRPr="005723B2">
        <w:rPr>
          <w:rFonts w:ascii="GHEA Grapalat" w:hAnsi="GHEA Grapalat"/>
          <w:sz w:val="20"/>
          <w:szCs w:val="20"/>
        </w:rPr>
        <w:t>П</w:t>
      </w:r>
      <w:r w:rsidRPr="005723B2">
        <w:rPr>
          <w:rFonts w:ascii="GHEA Grapalat" w:hAnsi="GHEA Grapalat"/>
          <w:sz w:val="20"/>
          <w:szCs w:val="20"/>
          <w:lang w:val="hy-AM"/>
        </w:rPr>
        <w:t xml:space="preserve">одраздел </w:t>
      </w:r>
      <w:r w:rsidRPr="005723B2">
        <w:rPr>
          <w:rFonts w:ascii="GHEA Grapalat" w:eastAsia="GHEA Grapalat" w:hAnsi="GHEA Grapalat" w:cs="GHEA Grapalat"/>
          <w:sz w:val="20"/>
          <w:szCs w:val="20"/>
        </w:rPr>
        <w:t>"</w:t>
      </w:r>
      <w:r w:rsidRPr="005723B2">
        <w:rPr>
          <w:rFonts w:ascii="GHEA Grapalat" w:hAnsi="GHEA Grapalat"/>
          <w:sz w:val="20"/>
          <w:szCs w:val="20"/>
        </w:rPr>
        <w:t>О</w:t>
      </w:r>
      <w:r w:rsidRPr="005723B2">
        <w:rPr>
          <w:rFonts w:ascii="GHEA Grapalat" w:hAnsi="GHEA Grapalat"/>
          <w:sz w:val="20"/>
          <w:szCs w:val="20"/>
          <w:lang w:val="hy-AM"/>
        </w:rPr>
        <w:t xml:space="preserve">снования </w:t>
      </w:r>
      <w:r w:rsidRPr="005723B2">
        <w:rPr>
          <w:rFonts w:ascii="GHEA Grapalat" w:hAnsi="GHEA Grapalat"/>
          <w:sz w:val="20"/>
          <w:szCs w:val="20"/>
        </w:rPr>
        <w:t>являться</w:t>
      </w:r>
      <w:r w:rsidRPr="005723B2">
        <w:rPr>
          <w:rFonts w:ascii="GHEA Grapalat" w:hAnsi="GHEA Grapalat"/>
          <w:sz w:val="20"/>
          <w:szCs w:val="20"/>
          <w:lang w:val="hy-AM"/>
        </w:rPr>
        <w:t xml:space="preserve"> реальн</w:t>
      </w:r>
      <w:r w:rsidRPr="005723B2">
        <w:rPr>
          <w:rFonts w:ascii="GHEA Grapalat" w:hAnsi="GHEA Grapalat"/>
          <w:sz w:val="20"/>
          <w:szCs w:val="20"/>
        </w:rPr>
        <w:t>ымбенефициаром</w:t>
      </w:r>
      <w:r w:rsidRPr="005723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5723B2">
        <w:rPr>
          <w:rFonts w:ascii="GHEA Grapalat" w:hAnsi="GHEA Grapalat"/>
          <w:sz w:val="20"/>
          <w:szCs w:val="20"/>
        </w:rPr>
        <w:t>бенефициаров</w:t>
      </w:r>
      <w:r w:rsidRPr="005723B2">
        <w:rPr>
          <w:rFonts w:ascii="GHEA Grapalat" w:hAnsi="GHEA Grapalat"/>
          <w:sz w:val="20"/>
          <w:szCs w:val="20"/>
          <w:lang w:val="hy-AM"/>
        </w:rPr>
        <w:t xml:space="preserve"> осуществляется по критериям, установленным Кодексом О недрах</w:t>
      </w:r>
      <w:r w:rsidRPr="005723B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723B2">
        <w:rPr>
          <w:rFonts w:ascii="GHEA Grapalat" w:hAnsi="GHEA Grapalat"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а. в пункте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подпункта 5 пункта 4 настоящего Порядка;</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lang w:val="hy-AM"/>
        </w:rPr>
        <w:t xml:space="preserve">б.в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имеет право назначать или </w:t>
      </w:r>
      <w:r w:rsidRPr="005723B2">
        <w:rPr>
          <w:rFonts w:ascii="GHEA Grapalat" w:hAnsi="GHEA Grapalat"/>
          <w:sz w:val="20"/>
          <w:szCs w:val="20"/>
        </w:rPr>
        <w:t>отстраня</w:t>
      </w:r>
      <w:r w:rsidRPr="005723B2">
        <w:rPr>
          <w:rFonts w:ascii="GHEA Grapalat" w:hAnsi="GHEA Grapalat"/>
          <w:sz w:val="20"/>
          <w:szCs w:val="20"/>
          <w:lang w:val="hy-AM"/>
        </w:rPr>
        <w:t>ть большинство членов органов управления юридического лица;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в. В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lastRenderedPageBreak/>
        <w:t xml:space="preserve">г. в пункте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по смыслу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д. в пункте </w:t>
      </w:r>
      <w:r w:rsidRPr="005723B2">
        <w:rPr>
          <w:rFonts w:ascii="GHEA Grapalat" w:eastAsia="GHEA Grapalat" w:hAnsi="GHEA Grapalat" w:cs="GHEA Grapalat"/>
          <w:sz w:val="20"/>
          <w:szCs w:val="20"/>
        </w:rPr>
        <w:t>"</w:t>
      </w:r>
      <w:r w:rsidRPr="005723B2">
        <w:rPr>
          <w:rFonts w:ascii="GHEA Grapalat" w:hAnsi="GHEA Grapalat"/>
          <w:sz w:val="20"/>
          <w:szCs w:val="20"/>
        </w:rPr>
        <w:t>д</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 xml:space="preserve">" </w:t>
      </w:r>
      <w:r w:rsidRPr="005723B2">
        <w:rPr>
          <w:rFonts w:ascii="GHEA Grapalat" w:hAnsi="GHEA Grapalat"/>
          <w:sz w:val="20"/>
          <w:szCs w:val="20"/>
        </w:rPr>
        <w:t xml:space="preserve">-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eastAsia="GHEA Grapalat" w:hAnsi="GHEA Grapalat" w:cs="GHEA Grapalat"/>
          <w:sz w:val="20"/>
          <w:szCs w:val="20"/>
        </w:rPr>
        <w:t xml:space="preserve">8) в подразделе"Контактные данные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5. Раздел 5 декларации (Промежуточные юридические лица) заполняется, </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1) в подразделе</w:t>
      </w:r>
      <w:r w:rsidRPr="005723B2">
        <w:rPr>
          <w:rFonts w:ascii="GHEA Grapalat" w:eastAsia="GHEA Grapalat" w:hAnsi="GHEA Grapalat" w:cs="GHEA Grapalat"/>
          <w:sz w:val="20"/>
          <w:szCs w:val="20"/>
        </w:rPr>
        <w:t>"</w:t>
      </w:r>
      <w:r w:rsidRPr="005723B2">
        <w:rPr>
          <w:rFonts w:ascii="GHEA Grapalat" w:hAnsi="GHEA Grapalat"/>
          <w:sz w:val="20"/>
          <w:szCs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3) Подраздел</w:t>
      </w:r>
      <w:r w:rsidRPr="005723B2">
        <w:rPr>
          <w:rFonts w:ascii="GHEA Grapalat" w:eastAsia="GHEA Grapalat" w:hAnsi="GHEA Grapalat" w:cs="GHEA Grapalat"/>
          <w:sz w:val="20"/>
          <w:szCs w:val="20"/>
        </w:rPr>
        <w:t>"</w:t>
      </w:r>
      <w:r w:rsidRPr="005723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5723B2">
        <w:rPr>
          <w:rFonts w:ascii="GHEA Grapalat" w:hAnsi="GHEA Grapalat"/>
          <w:sz w:val="20"/>
          <w:szCs w:val="20"/>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7. Декларация заполняется и подписывается лицом, подающим заявку.</w:t>
      </w: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i/>
          <w:sz w:val="20"/>
          <w:szCs w:val="20"/>
        </w:rPr>
      </w:pPr>
      <w:r w:rsidRPr="005723B2">
        <w:rPr>
          <w:rFonts w:ascii="GHEA Grapalat" w:hAnsi="GHEA Grapalat"/>
          <w:sz w:val="20"/>
          <w:szCs w:val="20"/>
        </w:rPr>
        <w:t xml:space="preserve">* </w:t>
      </w:r>
      <w:r w:rsidRPr="005723B2">
        <w:rPr>
          <w:rFonts w:ascii="GHEA Grapalat" w:hAnsi="GHEA Grapalat"/>
          <w:i/>
          <w:sz w:val="20"/>
          <w:szCs w:val="20"/>
        </w:rPr>
        <w:t>заполняется секретарем комиссии до публикации приглашения в бюллетене:</w:t>
      </w:r>
    </w:p>
    <w:p w:rsidR="008C0813" w:rsidRPr="005723B2" w:rsidRDefault="008C0813" w:rsidP="008C0813">
      <w:pPr>
        <w:contextualSpacing/>
        <w:jc w:val="both"/>
        <w:rPr>
          <w:rFonts w:ascii="GHEA Grapalat" w:hAnsi="GHEA Grapalat"/>
          <w:i/>
          <w:sz w:val="20"/>
          <w:szCs w:val="20"/>
        </w:rPr>
      </w:pPr>
      <w:r w:rsidRPr="005723B2">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721185" w:rsidP="00721185">
      <w:pPr>
        <w:widowControl w:val="0"/>
        <w:spacing w:after="160"/>
        <w:ind w:left="567" w:right="-2"/>
        <w:jc w:val="right"/>
        <w:rPr>
          <w:rFonts w:ascii="GHEA Grapalat" w:hAnsi="GHEA Grapalat"/>
          <w:b/>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583036">
        <w:rPr>
          <w:rFonts w:ascii="Sylfaen" w:hAnsi="Sylfaen"/>
          <w:i/>
        </w:rPr>
        <w:t>ГM-GHAPDzB-23/01</w:t>
      </w:r>
    </w:p>
    <w:p w:rsidR="00721185" w:rsidRPr="00C90021" w:rsidRDefault="00721185" w:rsidP="00D043C1">
      <w:pPr>
        <w:pStyle w:val="3"/>
        <w:keepNext w:val="0"/>
        <w:widowControl w:val="0"/>
        <w:spacing w:after="160" w:line="240" w:lineRule="auto"/>
        <w:ind w:left="567" w:right="565"/>
        <w:rPr>
          <w:rFonts w:ascii="GHEA Grapalat" w:hAnsi="GHEA Grapalat"/>
          <w:b/>
          <w:i w:val="0"/>
          <w:sz w:val="24"/>
          <w:szCs w:val="24"/>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06D46" w:rsidRPr="009805DC">
        <w:rPr>
          <w:rFonts w:ascii="GHEA Grapalat" w:hAnsi="GHEA Grapalat"/>
          <w:spacing w:val="-6"/>
        </w:rPr>
        <w:t>запрос</w:t>
      </w:r>
      <w:r w:rsidR="00E06D46" w:rsidRPr="00B16A36">
        <w:rPr>
          <w:rFonts w:ascii="GHEA Grapalat" w:hAnsi="GHEA Grapalat"/>
          <w:spacing w:val="-6"/>
        </w:rPr>
        <w:t>а</w:t>
      </w:r>
      <w:r w:rsidR="00E06D46" w:rsidRPr="009805DC">
        <w:rPr>
          <w:rFonts w:ascii="GHEA Grapalat" w:hAnsi="GHEA Grapalat"/>
          <w:spacing w:val="-6"/>
        </w:rPr>
        <w:t xml:space="preserve"> котировок</w:t>
      </w:r>
      <w:r w:rsidRPr="009044F1">
        <w:rPr>
          <w:rFonts w:ascii="GHEA Grapalat" w:hAnsi="GHEA Grapalat"/>
        </w:rPr>
        <w:t xml:space="preserve">под кодом </w:t>
      </w:r>
      <w:r w:rsidR="00721185" w:rsidRPr="00BD63BE">
        <w:rPr>
          <w:rFonts w:ascii="GHEA Grapalat" w:hAnsi="GHEA Grapalat"/>
          <w:spacing w:val="-6"/>
        </w:rPr>
        <w:t>запрос</w:t>
      </w:r>
      <w:r w:rsidR="00721185" w:rsidRPr="00B16A36">
        <w:rPr>
          <w:rFonts w:ascii="GHEA Grapalat" w:hAnsi="GHEA Grapalat"/>
          <w:spacing w:val="-6"/>
        </w:rPr>
        <w:t xml:space="preserve">а </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583036">
        <w:rPr>
          <w:rFonts w:ascii="Sylfaen" w:hAnsi="Sylfaen"/>
          <w:i/>
        </w:rPr>
        <w:t>ГM-GHAPDzB-23/01</w:t>
      </w:r>
      <w:r w:rsidR="00EF111E">
        <w:rPr>
          <w:rFonts w:ascii="Sylfaen" w:hAnsi="Sylfaen"/>
          <w:i/>
        </w:rPr>
        <w:t xml:space="preserve"> </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552"/>
        <w:gridCol w:w="30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349B4" w:rsidRPr="00206AF8" w:rsidTr="00B349B4">
        <w:trPr>
          <w:trHeight w:val="696"/>
        </w:trPr>
        <w:tc>
          <w:tcPr>
            <w:tcW w:w="1042" w:type="dxa"/>
            <w:vMerge/>
            <w:vAlign w:val="center"/>
          </w:tcPr>
          <w:p w:rsidR="00B349B4" w:rsidRPr="00206AF8" w:rsidRDefault="00B349B4" w:rsidP="00FF3F2A">
            <w:pPr>
              <w:widowControl w:val="0"/>
              <w:jc w:val="center"/>
              <w:rPr>
                <w:rFonts w:ascii="GHEA Grapalat" w:hAnsi="GHEA Grapalat"/>
                <w:b/>
                <w:bCs/>
                <w:sz w:val="20"/>
                <w:szCs w:val="20"/>
              </w:rPr>
            </w:pPr>
          </w:p>
        </w:tc>
        <w:tc>
          <w:tcPr>
            <w:tcW w:w="2610" w:type="dxa"/>
            <w:vAlign w:val="center"/>
          </w:tcPr>
          <w:p w:rsidR="00B349B4" w:rsidRDefault="00B349B4" w:rsidP="00FF3F2A">
            <w:pPr>
              <w:widowControl w:val="0"/>
              <w:jc w:val="center"/>
              <w:rPr>
                <w:rFonts w:ascii="GHEA Grapalat" w:hAnsi="GHEA Grapalat"/>
                <w:b/>
                <w:sz w:val="20"/>
                <w:szCs w:val="20"/>
              </w:rPr>
            </w:pPr>
            <w:r>
              <w:rPr>
                <w:rFonts w:ascii="GHEA Grapalat" w:hAnsi="GHEA Grapalat"/>
                <w:b/>
                <w:sz w:val="20"/>
                <w:szCs w:val="20"/>
              </w:rPr>
              <w:t>фирменное</w:t>
            </w:r>
          </w:p>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55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308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392A56" w:rsidP="00392A56">
      <w:pPr>
        <w:widowControl w:val="0"/>
        <w:spacing w:after="120"/>
        <w:ind w:firstLine="567"/>
        <w:jc w:val="right"/>
        <w:rPr>
          <w:rFonts w:ascii="GHEA Grapalat" w:hAnsi="GHEA Grapalat"/>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583036">
        <w:rPr>
          <w:rFonts w:ascii="Sylfaen" w:hAnsi="Sylfaen"/>
          <w:i/>
        </w:rPr>
        <w:t>ГM-GHAPDzB-23/01</w:t>
      </w:r>
    </w:p>
    <w:p w:rsidR="00392A56" w:rsidRPr="00C90021" w:rsidRDefault="00392A56"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583036">
        <w:rPr>
          <w:rFonts w:ascii="Sylfaen" w:hAnsi="Sylfaen"/>
          <w:i/>
        </w:rPr>
        <w:t>ГM-GHAPDzB-23/01</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583036">
        <w:rPr>
          <w:rFonts w:ascii="Sylfaen" w:hAnsi="Sylfaen"/>
          <w:i/>
        </w:rPr>
        <w:t>ГM-GHAPDzB-23/01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92A56">
      <w:pPr>
        <w:widowControl w:val="0"/>
        <w:tabs>
          <w:tab w:val="left" w:pos="567"/>
        </w:tabs>
        <w:ind w:firstLine="567"/>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753B3" w:rsidRPr="008753B3">
        <w:rPr>
          <w:rFonts w:ascii="GHEA Grapalat" w:hAnsi="GHEA Grapalat"/>
          <w:spacing w:val="-6"/>
          <w:sz w:val="22"/>
          <w:szCs w:val="22"/>
        </w:rPr>
        <w:t xml:space="preserve">    </w:t>
      </w:r>
      <w:r w:rsidR="008753B3" w:rsidRPr="0057544E">
        <w:rPr>
          <w:rFonts w:ascii="Sylfaen" w:hAnsi="Sylfaen"/>
          <w:i/>
        </w:rPr>
        <w:t>&lt;&lt;</w:t>
      </w:r>
      <w:r w:rsidR="00EF111E">
        <w:rPr>
          <w:rFonts w:ascii="Sylfaen" w:hAnsi="Sylfaen"/>
          <w:i/>
        </w:rPr>
        <w:t>Гораван Гор</w:t>
      </w:r>
      <w:r w:rsidR="008753B3">
        <w:rPr>
          <w:rFonts w:ascii="Sylfaen" w:hAnsi="Sylfaen"/>
          <w:i/>
        </w:rPr>
        <w:t xml:space="preserve"> детский сад» HOAK</w:t>
      </w:r>
      <w:r w:rsidR="00EF111E">
        <w:rPr>
          <w:rFonts w:ascii="Sylfaen" w:hAnsi="Sylfaen"/>
          <w:i/>
        </w:rPr>
        <w:t xml:space="preserve"> </w:t>
      </w:r>
      <w:r w:rsidR="008753B3" w:rsidRPr="00DC136B">
        <w:rPr>
          <w:rFonts w:ascii="GHEA Grapalat" w:hAnsi="GHEA Grapalat"/>
          <w:spacing w:val="-6"/>
        </w:rPr>
        <w:t>под</w:t>
      </w:r>
      <w:r w:rsidR="008753B3" w:rsidRPr="008753B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8C3B96">
        <w:rPr>
          <w:rFonts w:ascii="GHEA Grapalat" w:hAnsi="GHEA Grapalat"/>
          <w:spacing w:val="-6"/>
          <w:sz w:val="22"/>
          <w:szCs w:val="22"/>
        </w:rPr>
        <w:t>процедуре закупо</w:t>
      </w:r>
      <w:r w:rsidRPr="00B138F3">
        <w:rPr>
          <w:rFonts w:ascii="GHEA Grapalat" w:hAnsi="GHEA Grapalat"/>
          <w:sz w:val="22"/>
          <w:szCs w:val="22"/>
        </w:rPr>
        <w:t xml:space="preserve">к под кодом </w:t>
      </w:r>
      <w:r w:rsidR="00583036">
        <w:rPr>
          <w:rFonts w:ascii="Sylfaen" w:hAnsi="Sylfaen"/>
          <w:i/>
        </w:rPr>
        <w:t>ГM-GHAPDzB-23/01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8753B3" w:rsidRDefault="008753B3" w:rsidP="00EF111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sidR="00EF111E">
              <w:rPr>
                <w:rFonts w:ascii="Sylfaen" w:hAnsi="Sylfaen"/>
                <w:i/>
              </w:rPr>
              <w:t xml:space="preserve">Гораван Гор </w:t>
            </w:r>
            <w:r>
              <w:rPr>
                <w:rFonts w:ascii="Sylfaen" w:hAnsi="Sylfaen"/>
                <w:i/>
              </w:rPr>
              <w:t>детский сад» HOAK</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53B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EF111E" w:rsidRDefault="008753B3" w:rsidP="00EF111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sidR="00EF111E">
              <w:rPr>
                <w:rFonts w:ascii="Sylfaen" w:hAnsi="Sylfaen"/>
              </w:rPr>
              <w:t>11684</w:t>
            </w:r>
          </w:p>
        </w:tc>
      </w:tr>
      <w:tr w:rsidR="008753B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8753B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EF111E" w:rsidRDefault="008753B3" w:rsidP="00EF111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F111E">
              <w:rPr>
                <w:rFonts w:ascii="Sylfaen" w:hAnsi="Sylfaen"/>
              </w:rPr>
              <w:t>220121660066000</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6C4ADA" w:rsidRDefault="008753B3" w:rsidP="008753B3">
            <w:pPr>
              <w:widowControl w:val="0"/>
              <w:tabs>
                <w:tab w:val="left" w:pos="855"/>
              </w:tabs>
              <w:spacing w:after="160"/>
              <w:ind w:left="360"/>
              <w:rPr>
                <w:rFonts w:ascii="GHEA Grapalat" w:hAnsi="GHEA Grapalat"/>
              </w:rPr>
            </w:pPr>
            <w:r w:rsidRPr="006C4ADA">
              <w:rPr>
                <w:rFonts w:ascii="GHEA Grapalat" w:hAnsi="GHEA Grapalat"/>
              </w:rPr>
              <w:t>14.</w:t>
            </w:r>
            <w:r w:rsidRPr="006C4ADA">
              <w:rPr>
                <w:rFonts w:ascii="GHEA Grapalat" w:hAnsi="GHEA Grapalat"/>
              </w:rPr>
              <w:tab/>
              <w:t>Сумма (цифрами и прописью):</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6C4ADA" w:rsidRDefault="008753B3" w:rsidP="008753B3">
            <w:pPr>
              <w:widowControl w:val="0"/>
              <w:tabs>
                <w:tab w:val="left" w:pos="855"/>
              </w:tabs>
              <w:spacing w:after="160"/>
              <w:ind w:left="360"/>
              <w:rPr>
                <w:rFonts w:ascii="GHEA Grapalat" w:hAnsi="GHEA Grapalat"/>
              </w:rPr>
            </w:pPr>
            <w:r w:rsidRPr="006C4ADA">
              <w:rPr>
                <w:rFonts w:ascii="GHEA Grapalat" w:hAnsi="GHEA Grapalat"/>
              </w:rPr>
              <w:t>15.</w:t>
            </w:r>
            <w:r w:rsidRPr="006C4AD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53B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753B3" w:rsidRPr="00B138F3" w:rsidRDefault="008753B3" w:rsidP="008753B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jc w:val="right"/>
              <w:rPr>
                <w:rFonts w:ascii="GHEA Grapalat" w:hAnsi="GHEA Grapalat" w:cs="Tahoma"/>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753B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8753B3" w:rsidRPr="00B138F3" w:rsidRDefault="008753B3" w:rsidP="008753B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753B3" w:rsidRPr="00B138F3" w:rsidRDefault="008753B3" w:rsidP="008753B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Arial"/>
              </w:rPr>
            </w:pP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753B3" w:rsidRPr="00B138F3" w:rsidRDefault="008753B3" w:rsidP="008753B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Pr="00E47B41" w:rsidRDefault="00FB1D3F"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583036">
        <w:rPr>
          <w:rFonts w:ascii="Sylfaen" w:hAnsi="Sylfaen"/>
          <w:i/>
        </w:rPr>
        <w:t>ГM-GHAPDzB-23/01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C90021" w:rsidRDefault="000A214C" w:rsidP="005411A2">
      <w:pPr>
        <w:widowControl w:val="0"/>
        <w:tabs>
          <w:tab w:val="left" w:pos="567"/>
        </w:tabs>
        <w:ind w:firstLine="567"/>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w:t>
      </w:r>
      <w:r w:rsidR="008753B3" w:rsidRPr="008753B3">
        <w:rPr>
          <w:rFonts w:ascii="GHEA Grapalat" w:hAnsi="GHEA Grapalat"/>
          <w:spacing w:val="-6"/>
        </w:rPr>
        <w:t xml:space="preserve"> </w:t>
      </w:r>
      <w:r w:rsidR="008753B3" w:rsidRPr="00B138F3">
        <w:rPr>
          <w:rFonts w:ascii="GHEA Grapalat" w:hAnsi="GHEA Grapalat"/>
        </w:rPr>
        <w:t>:</w:t>
      </w:r>
      <w:r w:rsidR="008753B3" w:rsidRPr="0057544E">
        <w:rPr>
          <w:rFonts w:ascii="Sylfaen" w:hAnsi="Sylfaen"/>
          <w:i/>
        </w:rPr>
        <w:t>&lt;&lt;</w:t>
      </w:r>
      <w:r w:rsidR="00EF111E">
        <w:rPr>
          <w:rFonts w:ascii="Sylfaen" w:hAnsi="Sylfaen"/>
          <w:i/>
        </w:rPr>
        <w:t xml:space="preserve">Гораван Гор </w:t>
      </w:r>
      <w:r w:rsidR="008753B3">
        <w:rPr>
          <w:rFonts w:ascii="Sylfaen" w:hAnsi="Sylfaen"/>
          <w:i/>
        </w:rPr>
        <w:t>детский сад» HOAK</w:t>
      </w:r>
      <w:r w:rsidR="008753B3" w:rsidRPr="008753B3">
        <w:rPr>
          <w:rFonts w:ascii="Sylfaen" w:hAnsi="Sylfaen"/>
          <w:i/>
        </w:rPr>
        <w:t xml:space="preserve"> </w:t>
      </w:r>
      <w:r w:rsidR="008753B3" w:rsidRPr="00160D59">
        <w:rPr>
          <w:rFonts w:ascii="Sylfaen" w:hAnsi="Sylfaen"/>
          <w:i/>
        </w:rPr>
        <w:t xml:space="preserve"> </w:t>
      </w:r>
      <w:r w:rsidR="008753B3" w:rsidRPr="008753B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583036">
        <w:rPr>
          <w:rFonts w:ascii="Sylfaen" w:hAnsi="Sylfaen"/>
          <w:i/>
        </w:rPr>
        <w:t>ГM-GHAPDzB-23/01</w:t>
      </w:r>
      <w:r w:rsidRPr="00B138F3">
        <w:rPr>
          <w:rFonts w:ascii="GHEA Grapalat" w:hAnsi="GHEA Grapalat"/>
        </w:rPr>
        <w:t>.</w:t>
      </w:r>
    </w:p>
    <w:p w:rsidR="000A214C" w:rsidRPr="00B138F3" w:rsidRDefault="000A214C" w:rsidP="005411A2">
      <w:pPr>
        <w:ind w:firstLine="567"/>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5411A2" w:rsidRDefault="005411A2">
      <w: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8753B3" w:rsidRDefault="008753B3" w:rsidP="00EF111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sidR="00EF111E">
              <w:rPr>
                <w:rFonts w:ascii="Sylfaen" w:hAnsi="Sylfaen"/>
                <w:i/>
              </w:rPr>
              <w:t xml:space="preserve">Гораван Гор </w:t>
            </w:r>
            <w:r>
              <w:rPr>
                <w:rFonts w:ascii="Sylfaen" w:hAnsi="Sylfaen"/>
                <w:i/>
              </w:rPr>
              <w:t>детский сад» HOAK</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53B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EF111E" w:rsidRDefault="008753B3" w:rsidP="00EF111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sidR="00EF111E">
              <w:rPr>
                <w:rFonts w:ascii="Sylfaen" w:hAnsi="Sylfaen"/>
              </w:rPr>
              <w:t>11684</w:t>
            </w:r>
          </w:p>
        </w:tc>
      </w:tr>
      <w:tr w:rsidR="008753B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8753B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F111E">
              <w:rPr>
                <w:rFonts w:ascii="Sylfaen" w:hAnsi="Sylfaen"/>
              </w:rPr>
              <w:t xml:space="preserve">220121660066000 </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53B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753B3" w:rsidRPr="00B138F3" w:rsidRDefault="008753B3" w:rsidP="008753B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jc w:val="right"/>
              <w:rPr>
                <w:rFonts w:ascii="GHEA Grapalat" w:hAnsi="GHEA Grapalat" w:cs="Tahoma"/>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753B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8753B3" w:rsidRPr="00B138F3" w:rsidRDefault="008753B3" w:rsidP="008753B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753B3" w:rsidRPr="00B138F3" w:rsidRDefault="008753B3" w:rsidP="008753B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Arial"/>
              </w:rPr>
            </w:pP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753B3" w:rsidRPr="00B138F3" w:rsidRDefault="008753B3" w:rsidP="008753B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59390E" w:rsidRPr="006C60B6" w:rsidRDefault="0059390E" w:rsidP="0059390E">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583036">
        <w:rPr>
          <w:rFonts w:ascii="Sylfaen" w:hAnsi="Sylfaen"/>
          <w:i/>
        </w:rPr>
        <w:t>ГM-GHAPDzB-23/01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требованиям </w:t>
      </w:r>
      <w:r w:rsidRPr="00B138F3">
        <w:rPr>
          <w:rFonts w:ascii="GHEA Grapalat" w:hAnsi="GHEA Grapalat"/>
        </w:rPr>
        <w:lastRenderedPageBreak/>
        <w:t>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EF111E" w:rsidRDefault="00371CF8" w:rsidP="00EF111E">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EF111E">
      <w:pPr>
        <w:widowControl w:val="0"/>
        <w:spacing w:after="160"/>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договором, </w:t>
      </w:r>
      <w:r w:rsidRPr="00B138F3">
        <w:rPr>
          <w:rFonts w:ascii="GHEA Grapalat" w:hAnsi="GHEA Grapalat"/>
        </w:rPr>
        <w:lastRenderedPageBreak/>
        <w:t>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w:t>
      </w:r>
      <w:r w:rsidRPr="00B138F3">
        <w:rPr>
          <w:rFonts w:ascii="GHEA Grapalat" w:hAnsi="GHEA Grapalat"/>
        </w:rPr>
        <w:lastRenderedPageBreak/>
        <w:t>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w:t>
      </w:r>
      <w:r w:rsidRPr="00B138F3">
        <w:rPr>
          <w:rFonts w:ascii="GHEA Grapalat" w:hAnsi="GHEA Grapalat"/>
        </w:rPr>
        <w:lastRenderedPageBreak/>
        <w:t>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1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160D59" w:rsidRPr="00383F64" w:rsidRDefault="00071D1C" w:rsidP="00160D59">
            <w:pPr>
              <w:widowControl w:val="0"/>
              <w:spacing w:after="160"/>
              <w:jc w:val="center"/>
              <w:rPr>
                <w:rFonts w:ascii="GHEA Grapalat" w:hAnsi="GHEA Grapalat" w:cs="Sylfaen"/>
                <w:b/>
                <w:bCs/>
              </w:rPr>
            </w:pPr>
            <w:r w:rsidRPr="00B138F3">
              <w:rPr>
                <w:rFonts w:ascii="GHEA Grapalat" w:hAnsi="GHEA Grapalat"/>
                <w:b/>
              </w:rPr>
              <w:t>ПОКУПАТЕЛЬ</w:t>
            </w:r>
          </w:p>
          <w:p w:rsidR="00160D59" w:rsidRPr="00F3446E" w:rsidRDefault="00160D59" w:rsidP="00160D59">
            <w:r w:rsidRPr="00383F64">
              <w:t xml:space="preserve">      </w:t>
            </w:r>
            <w:r w:rsidR="00EF111E">
              <w:t xml:space="preserve">       </w:t>
            </w:r>
            <w:r w:rsidRPr="00F3446E">
              <w:t>"</w:t>
            </w:r>
            <w:r w:rsidR="00EF111E">
              <w:t>Гораван Гор</w:t>
            </w:r>
            <w:r>
              <w:t xml:space="preserve"> детский сад"</w:t>
            </w:r>
            <w:r w:rsidRPr="00F3446E">
              <w:t>"</w:t>
            </w:r>
          </w:p>
          <w:p w:rsidR="00160D59" w:rsidRDefault="00EF111E" w:rsidP="00160D59">
            <w:pPr>
              <w:jc w:val="center"/>
            </w:pPr>
            <w:r>
              <w:t xml:space="preserve">Гораван </w:t>
            </w:r>
            <w:r w:rsidR="00160D59">
              <w:t xml:space="preserve"> </w:t>
            </w:r>
            <w:r>
              <w:t>Г. Марзпетуни 7</w:t>
            </w:r>
          </w:p>
          <w:p w:rsidR="00160D59" w:rsidRPr="00F3446E" w:rsidRDefault="00160D59" w:rsidP="00160D59">
            <w:pPr>
              <w:jc w:val="center"/>
            </w:pPr>
            <w:r w:rsidRPr="00F3446E">
              <w:t>Акба банк:</w:t>
            </w:r>
          </w:p>
          <w:p w:rsidR="00160D59" w:rsidRPr="00F3446E" w:rsidRDefault="00160D59" w:rsidP="00160D59">
            <w:pPr>
              <w:jc w:val="center"/>
            </w:pPr>
            <w:r w:rsidRPr="00F3446E">
              <w:t>Веди м / с</w:t>
            </w:r>
          </w:p>
          <w:p w:rsidR="00160D59" w:rsidRPr="00F3446E" w:rsidRDefault="00160D59" w:rsidP="00160D59">
            <w:pPr>
              <w:jc w:val="center"/>
            </w:pPr>
            <w:r w:rsidRPr="00F3446E">
              <w:t xml:space="preserve">ПК </w:t>
            </w:r>
            <w:r w:rsidR="00EF111E">
              <w:rPr>
                <w:rFonts w:ascii="Sylfaen" w:hAnsi="Sylfaen"/>
              </w:rPr>
              <w:t>220121660066000</w:t>
            </w:r>
          </w:p>
          <w:p w:rsidR="00160D59" w:rsidRPr="00F3446E" w:rsidRDefault="00160D59" w:rsidP="00160D59">
            <w:pPr>
              <w:widowControl w:val="0"/>
              <w:spacing w:after="160"/>
              <w:jc w:val="center"/>
            </w:pPr>
            <w:r w:rsidRPr="00F3446E">
              <w:t>AVC 041</w:t>
            </w:r>
            <w:r w:rsidR="00EF111E">
              <w:t>11684</w:t>
            </w:r>
          </w:p>
          <w:p w:rsidR="00071D1C" w:rsidRPr="00160D59" w:rsidRDefault="00EF111E" w:rsidP="00EF111E">
            <w:pPr>
              <w:widowControl w:val="0"/>
              <w:spacing w:after="160"/>
              <w:jc w:val="center"/>
              <w:rPr>
                <w:rFonts w:ascii="GHEA Grapalat" w:hAnsi="GHEA Grapalat"/>
              </w:rPr>
            </w:pPr>
            <w:r w:rsidRPr="00EF111E">
              <w:rPr>
                <w:rFonts w:ascii="GHEA Grapalat" w:hAnsi="GHEA Grapalat"/>
              </w:rPr>
              <w:t>М. Петрос</w:t>
            </w:r>
            <w:r w:rsidRPr="00B138F3">
              <w:rPr>
                <w:rFonts w:ascii="GHEA Grapalat" w:hAnsi="GHEA Grapalat"/>
              </w:rPr>
              <w:t>я</w:t>
            </w:r>
            <w:r>
              <w:rPr>
                <w:rFonts w:ascii="GHEA Grapalat" w:hAnsi="GHEA Grapalat"/>
              </w:rPr>
              <w:t>н</w:t>
            </w:r>
            <w:r>
              <w:rPr>
                <w:rFonts w:ascii="GHEA Grapalat" w:hAnsi="GHEA Grapalat"/>
              </w:rPr>
              <w:br/>
            </w:r>
            <w:r w:rsidR="00F83E0A" w:rsidRPr="00160D59">
              <w:rPr>
                <w:rFonts w:ascii="GHEA Grapalat" w:hAnsi="GHEA Grapalat"/>
              </w:rPr>
              <w:t>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EF111E" w:rsidRDefault="00F83E0A" w:rsidP="00B46D58">
            <w:pPr>
              <w:widowControl w:val="0"/>
              <w:jc w:val="center"/>
              <w:rPr>
                <w:rFonts w:ascii="GHEA Grapalat" w:hAnsi="GHEA Grapalat"/>
              </w:rPr>
            </w:pPr>
            <w:r w:rsidRPr="00EF111E">
              <w:rPr>
                <w:rFonts w:ascii="GHEA Grapalat" w:hAnsi="GHEA Grapalat"/>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4475">
          <w:footerReference w:type="default" r:id="rId10"/>
          <w:footnotePr>
            <w:pos w:val="beneathText"/>
          </w:footnotePr>
          <w:pgSz w:w="11906" w:h="16838" w:code="9"/>
          <w:pgMar w:top="567" w:right="567" w:bottom="567" w:left="964"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lang w:val="en-US"/>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6"/>
        <w:t>*</w:t>
      </w:r>
    </w:p>
    <w:p w:rsidR="008C0813" w:rsidRDefault="008C0813" w:rsidP="00B46D58">
      <w:pPr>
        <w:widowControl w:val="0"/>
        <w:spacing w:after="160"/>
        <w:jc w:val="center"/>
        <w:rPr>
          <w:rFonts w:ascii="GHEA Grapalat" w:hAnsi="GHEA Grapalat"/>
          <w:lang w:val="en-US"/>
        </w:rPr>
      </w:pPr>
    </w:p>
    <w:p w:rsidR="008C0813" w:rsidRDefault="008C0813" w:rsidP="00B46D58">
      <w:pPr>
        <w:widowControl w:val="0"/>
        <w:spacing w:after="160"/>
        <w:jc w:val="center"/>
        <w:rPr>
          <w:rFonts w:ascii="GHEA Grapalat" w:hAnsi="GHEA Grapalat"/>
          <w:lang w:val="en-US"/>
        </w:rPr>
      </w:pPr>
    </w:p>
    <w:tbl>
      <w:tblPr>
        <w:tblW w:w="16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417"/>
        <w:gridCol w:w="1560"/>
        <w:gridCol w:w="1134"/>
        <w:gridCol w:w="4104"/>
        <w:gridCol w:w="33"/>
        <w:gridCol w:w="619"/>
        <w:gridCol w:w="850"/>
        <w:gridCol w:w="1134"/>
        <w:gridCol w:w="851"/>
        <w:gridCol w:w="1134"/>
        <w:gridCol w:w="1134"/>
        <w:gridCol w:w="1339"/>
        <w:gridCol w:w="32"/>
      </w:tblGrid>
      <w:tr w:rsidR="008C0813" w:rsidRPr="00864B8A" w:rsidTr="00BC088D">
        <w:trPr>
          <w:jc w:val="center"/>
        </w:trPr>
        <w:tc>
          <w:tcPr>
            <w:tcW w:w="16001" w:type="dxa"/>
            <w:gridSpan w:val="14"/>
          </w:tcPr>
          <w:p w:rsidR="008C0813" w:rsidRPr="00864B8A" w:rsidRDefault="008C0813" w:rsidP="00864B8A">
            <w:pPr>
              <w:widowControl w:val="0"/>
              <w:jc w:val="center"/>
              <w:rPr>
                <w:rFonts w:ascii="GHEA Grapalat" w:hAnsi="GHEA Grapalat"/>
                <w:sz w:val="18"/>
                <w:szCs w:val="18"/>
              </w:rPr>
            </w:pPr>
            <w:r w:rsidRPr="00864B8A">
              <w:rPr>
                <w:rFonts w:ascii="GHEA Grapalat" w:hAnsi="GHEA Grapalat"/>
                <w:sz w:val="18"/>
                <w:szCs w:val="18"/>
              </w:rPr>
              <w:t>Товар</w:t>
            </w:r>
          </w:p>
        </w:tc>
      </w:tr>
      <w:tr w:rsidR="00177E69" w:rsidRPr="00864B8A" w:rsidTr="00177E69">
        <w:trPr>
          <w:trHeight w:val="219"/>
          <w:jc w:val="center"/>
        </w:trPr>
        <w:tc>
          <w:tcPr>
            <w:tcW w:w="660" w:type="dxa"/>
            <w:vMerge w:val="restart"/>
            <w:vAlign w:val="center"/>
          </w:tcPr>
          <w:p w:rsidR="00177E69" w:rsidRPr="00864B8A" w:rsidRDefault="00177E69" w:rsidP="00177E69">
            <w:pPr>
              <w:widowControl w:val="0"/>
              <w:jc w:val="center"/>
              <w:rPr>
                <w:rFonts w:ascii="GHEA Grapalat" w:hAnsi="GHEA Grapalat"/>
                <w:sz w:val="18"/>
                <w:szCs w:val="18"/>
              </w:rPr>
            </w:pPr>
            <w:r w:rsidRPr="00864B8A">
              <w:rPr>
                <w:rFonts w:ascii="GHEA Grapalat" w:hAnsi="GHEA Grapalat"/>
                <w:sz w:val="18"/>
                <w:szCs w:val="18"/>
              </w:rPr>
              <w:t xml:space="preserve">номер предусмотренного </w:t>
            </w:r>
            <w:r w:rsidRPr="00864B8A">
              <w:rPr>
                <w:rFonts w:ascii="GHEA Grapalat" w:hAnsi="GHEA Grapalat"/>
                <w:spacing w:val="-6"/>
                <w:sz w:val="18"/>
                <w:szCs w:val="18"/>
              </w:rPr>
              <w:t>приглашением</w:t>
            </w:r>
            <w:r w:rsidRPr="00864B8A">
              <w:rPr>
                <w:rFonts w:ascii="GHEA Grapalat" w:hAnsi="GHEA Grapalat"/>
                <w:sz w:val="18"/>
                <w:szCs w:val="18"/>
              </w:rPr>
              <w:t xml:space="preserve"> лота</w:t>
            </w:r>
          </w:p>
        </w:tc>
        <w:tc>
          <w:tcPr>
            <w:tcW w:w="1417" w:type="dxa"/>
            <w:vMerge w:val="restart"/>
            <w:vAlign w:val="center"/>
          </w:tcPr>
          <w:p w:rsidR="00177E69" w:rsidRPr="00864B8A" w:rsidRDefault="00177E69" w:rsidP="00177E69">
            <w:pPr>
              <w:widowControl w:val="0"/>
              <w:jc w:val="center"/>
              <w:rPr>
                <w:rFonts w:ascii="GHEA Grapalat" w:hAnsi="GHEA Grapalat"/>
                <w:sz w:val="18"/>
                <w:szCs w:val="18"/>
              </w:rPr>
            </w:pPr>
            <w:r w:rsidRPr="00864B8A">
              <w:rPr>
                <w:rFonts w:ascii="GHEA Grapalat" w:hAnsi="GHEA Grapalat"/>
                <w:sz w:val="18"/>
                <w:szCs w:val="18"/>
              </w:rPr>
              <w:t>промежуточный код, предусмотренный планом закупок по классификации ЕЗК (CPV)</w:t>
            </w:r>
          </w:p>
        </w:tc>
        <w:tc>
          <w:tcPr>
            <w:tcW w:w="1560" w:type="dxa"/>
            <w:vMerge w:val="restart"/>
            <w:vAlign w:val="center"/>
          </w:tcPr>
          <w:p w:rsidR="00177E69" w:rsidRPr="00864B8A" w:rsidRDefault="00177E69" w:rsidP="00177E69">
            <w:pPr>
              <w:widowControl w:val="0"/>
              <w:jc w:val="center"/>
              <w:rPr>
                <w:rFonts w:ascii="GHEA Grapalat" w:hAnsi="GHEA Grapalat"/>
                <w:sz w:val="18"/>
                <w:szCs w:val="18"/>
                <w:lang w:val="en-US"/>
              </w:rPr>
            </w:pPr>
            <w:r w:rsidRPr="00864B8A">
              <w:rPr>
                <w:rFonts w:ascii="GHEA Grapalat" w:hAnsi="GHEA Grapalat"/>
                <w:sz w:val="18"/>
                <w:szCs w:val="18"/>
              </w:rPr>
              <w:t xml:space="preserve">наименование </w:t>
            </w:r>
          </w:p>
        </w:tc>
        <w:tc>
          <w:tcPr>
            <w:tcW w:w="1134" w:type="dxa"/>
            <w:vMerge w:val="restart"/>
            <w:vAlign w:val="center"/>
          </w:tcPr>
          <w:p w:rsidR="00177E69" w:rsidRPr="00B138F3" w:rsidRDefault="00177E69" w:rsidP="00177E69">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7"/>
              <w:t>**</w:t>
            </w:r>
          </w:p>
        </w:tc>
        <w:tc>
          <w:tcPr>
            <w:tcW w:w="4137" w:type="dxa"/>
            <w:gridSpan w:val="2"/>
            <w:vMerge w:val="restart"/>
            <w:vAlign w:val="center"/>
          </w:tcPr>
          <w:p w:rsidR="00177E69" w:rsidRPr="00864B8A" w:rsidRDefault="00177E69" w:rsidP="00177E69">
            <w:pPr>
              <w:widowControl w:val="0"/>
              <w:ind w:left="-108" w:right="-59"/>
              <w:jc w:val="center"/>
              <w:rPr>
                <w:rFonts w:ascii="GHEA Grapalat" w:hAnsi="GHEA Grapalat"/>
                <w:sz w:val="18"/>
                <w:szCs w:val="18"/>
              </w:rPr>
            </w:pPr>
            <w:r w:rsidRPr="00864B8A">
              <w:rPr>
                <w:rFonts w:ascii="GHEA Grapalat" w:hAnsi="GHEA Grapalat"/>
                <w:sz w:val="18"/>
                <w:szCs w:val="18"/>
              </w:rPr>
              <w:t>техническая характеристика</w:t>
            </w:r>
          </w:p>
        </w:tc>
        <w:tc>
          <w:tcPr>
            <w:tcW w:w="619" w:type="dxa"/>
            <w:vMerge w:val="restart"/>
            <w:vAlign w:val="center"/>
          </w:tcPr>
          <w:p w:rsidR="00177E69" w:rsidRPr="00864B8A" w:rsidRDefault="00177E69" w:rsidP="00177E69">
            <w:pPr>
              <w:widowControl w:val="0"/>
              <w:ind w:left="-48" w:right="-108"/>
              <w:jc w:val="center"/>
              <w:rPr>
                <w:rFonts w:ascii="GHEA Grapalat" w:hAnsi="GHEA Grapalat"/>
                <w:sz w:val="18"/>
                <w:szCs w:val="18"/>
              </w:rPr>
            </w:pPr>
            <w:r w:rsidRPr="00864B8A">
              <w:rPr>
                <w:rFonts w:ascii="GHEA Grapalat" w:hAnsi="GHEA Grapalat"/>
                <w:sz w:val="18"/>
                <w:szCs w:val="18"/>
              </w:rPr>
              <w:t>единица измерения</w:t>
            </w:r>
          </w:p>
        </w:tc>
        <w:tc>
          <w:tcPr>
            <w:tcW w:w="850" w:type="dxa"/>
            <w:vMerge w:val="restart"/>
            <w:vAlign w:val="center"/>
          </w:tcPr>
          <w:p w:rsidR="00177E69" w:rsidRPr="00864B8A" w:rsidRDefault="00177E69" w:rsidP="00177E69">
            <w:pPr>
              <w:widowControl w:val="0"/>
              <w:ind w:left="-108" w:right="-108"/>
              <w:jc w:val="center"/>
              <w:rPr>
                <w:rFonts w:ascii="GHEA Grapalat" w:hAnsi="GHEA Grapalat"/>
                <w:sz w:val="18"/>
                <w:szCs w:val="18"/>
              </w:rPr>
            </w:pPr>
            <w:r w:rsidRPr="00864B8A">
              <w:rPr>
                <w:rFonts w:ascii="GHEA Grapalat" w:hAnsi="GHEA Grapalat"/>
                <w:sz w:val="18"/>
                <w:szCs w:val="18"/>
              </w:rPr>
              <w:t>цена единицы/драмов РА</w:t>
            </w:r>
          </w:p>
        </w:tc>
        <w:tc>
          <w:tcPr>
            <w:tcW w:w="1134" w:type="dxa"/>
            <w:vMerge w:val="restart"/>
            <w:vAlign w:val="center"/>
          </w:tcPr>
          <w:p w:rsidR="00177E69" w:rsidRPr="00864B8A" w:rsidRDefault="00177E69" w:rsidP="00177E69">
            <w:pPr>
              <w:widowControl w:val="0"/>
              <w:ind w:left="-108" w:right="-108"/>
              <w:jc w:val="center"/>
              <w:rPr>
                <w:rFonts w:ascii="GHEA Grapalat" w:hAnsi="GHEA Grapalat"/>
                <w:sz w:val="18"/>
                <w:szCs w:val="18"/>
              </w:rPr>
            </w:pPr>
            <w:r w:rsidRPr="00864B8A">
              <w:rPr>
                <w:rFonts w:ascii="GHEA Grapalat" w:hAnsi="GHEA Grapalat"/>
                <w:sz w:val="18"/>
                <w:szCs w:val="18"/>
              </w:rPr>
              <w:t>общая цена/драмов РА</w:t>
            </w:r>
          </w:p>
        </w:tc>
        <w:tc>
          <w:tcPr>
            <w:tcW w:w="851" w:type="dxa"/>
            <w:vMerge w:val="restart"/>
            <w:vAlign w:val="center"/>
          </w:tcPr>
          <w:p w:rsidR="00177E69" w:rsidRPr="00864B8A" w:rsidRDefault="00177E69" w:rsidP="00177E69">
            <w:pPr>
              <w:widowControl w:val="0"/>
              <w:ind w:left="-126" w:right="-108"/>
              <w:jc w:val="center"/>
              <w:rPr>
                <w:rFonts w:ascii="GHEA Grapalat" w:hAnsi="GHEA Grapalat"/>
                <w:sz w:val="18"/>
                <w:szCs w:val="18"/>
              </w:rPr>
            </w:pPr>
            <w:r w:rsidRPr="00864B8A">
              <w:rPr>
                <w:rFonts w:ascii="GHEA Grapalat" w:hAnsi="GHEA Grapalat"/>
                <w:sz w:val="18"/>
                <w:szCs w:val="18"/>
              </w:rPr>
              <w:t>общий объем</w:t>
            </w:r>
          </w:p>
        </w:tc>
        <w:tc>
          <w:tcPr>
            <w:tcW w:w="3639" w:type="dxa"/>
            <w:gridSpan w:val="4"/>
            <w:vAlign w:val="center"/>
          </w:tcPr>
          <w:p w:rsidR="00177E69" w:rsidRPr="00864B8A" w:rsidRDefault="00177E69" w:rsidP="00177E69">
            <w:pPr>
              <w:widowControl w:val="0"/>
              <w:jc w:val="center"/>
              <w:rPr>
                <w:rFonts w:ascii="GHEA Grapalat" w:hAnsi="GHEA Grapalat"/>
                <w:sz w:val="18"/>
                <w:szCs w:val="18"/>
              </w:rPr>
            </w:pPr>
            <w:r w:rsidRPr="00864B8A">
              <w:rPr>
                <w:rFonts w:ascii="GHEA Grapalat" w:hAnsi="GHEA Grapalat"/>
                <w:sz w:val="18"/>
                <w:szCs w:val="18"/>
              </w:rPr>
              <w:t>поставки</w:t>
            </w:r>
          </w:p>
        </w:tc>
      </w:tr>
      <w:tr w:rsidR="00177E69" w:rsidRPr="00864B8A" w:rsidTr="00177E69">
        <w:trPr>
          <w:trHeight w:val="445"/>
          <w:jc w:val="center"/>
        </w:trPr>
        <w:tc>
          <w:tcPr>
            <w:tcW w:w="660" w:type="dxa"/>
            <w:vMerge/>
            <w:vAlign w:val="center"/>
          </w:tcPr>
          <w:p w:rsidR="00177E69" w:rsidRPr="00864B8A" w:rsidRDefault="00177E69" w:rsidP="00177E69">
            <w:pPr>
              <w:widowControl w:val="0"/>
              <w:jc w:val="center"/>
              <w:rPr>
                <w:rFonts w:ascii="GHEA Grapalat" w:hAnsi="GHEA Grapalat"/>
                <w:sz w:val="18"/>
                <w:szCs w:val="18"/>
              </w:rPr>
            </w:pPr>
          </w:p>
        </w:tc>
        <w:tc>
          <w:tcPr>
            <w:tcW w:w="1417" w:type="dxa"/>
            <w:vMerge/>
            <w:vAlign w:val="center"/>
          </w:tcPr>
          <w:p w:rsidR="00177E69" w:rsidRPr="00864B8A" w:rsidRDefault="00177E69" w:rsidP="00177E69">
            <w:pPr>
              <w:widowControl w:val="0"/>
              <w:jc w:val="center"/>
              <w:rPr>
                <w:rFonts w:ascii="GHEA Grapalat" w:hAnsi="GHEA Grapalat"/>
                <w:sz w:val="18"/>
                <w:szCs w:val="18"/>
              </w:rPr>
            </w:pPr>
          </w:p>
        </w:tc>
        <w:tc>
          <w:tcPr>
            <w:tcW w:w="1560" w:type="dxa"/>
            <w:vMerge/>
            <w:vAlign w:val="center"/>
          </w:tcPr>
          <w:p w:rsidR="00177E69" w:rsidRPr="00864B8A" w:rsidRDefault="00177E69" w:rsidP="00177E69">
            <w:pPr>
              <w:widowControl w:val="0"/>
              <w:jc w:val="center"/>
              <w:rPr>
                <w:rFonts w:ascii="GHEA Grapalat" w:hAnsi="GHEA Grapalat"/>
                <w:sz w:val="18"/>
                <w:szCs w:val="18"/>
              </w:rPr>
            </w:pPr>
          </w:p>
        </w:tc>
        <w:tc>
          <w:tcPr>
            <w:tcW w:w="1134" w:type="dxa"/>
            <w:vMerge/>
            <w:vAlign w:val="center"/>
          </w:tcPr>
          <w:p w:rsidR="00177E69" w:rsidRPr="00864B8A" w:rsidRDefault="00177E69" w:rsidP="00177E69">
            <w:pPr>
              <w:widowControl w:val="0"/>
              <w:jc w:val="center"/>
              <w:rPr>
                <w:rFonts w:ascii="GHEA Grapalat" w:hAnsi="GHEA Grapalat"/>
                <w:sz w:val="18"/>
                <w:szCs w:val="18"/>
              </w:rPr>
            </w:pPr>
          </w:p>
        </w:tc>
        <w:tc>
          <w:tcPr>
            <w:tcW w:w="4137" w:type="dxa"/>
            <w:gridSpan w:val="2"/>
            <w:vMerge/>
            <w:vAlign w:val="center"/>
          </w:tcPr>
          <w:p w:rsidR="00177E69" w:rsidRPr="00864B8A" w:rsidRDefault="00177E69" w:rsidP="00177E69">
            <w:pPr>
              <w:widowControl w:val="0"/>
              <w:jc w:val="center"/>
              <w:rPr>
                <w:rFonts w:ascii="GHEA Grapalat" w:hAnsi="GHEA Grapalat"/>
                <w:sz w:val="18"/>
                <w:szCs w:val="18"/>
              </w:rPr>
            </w:pPr>
          </w:p>
        </w:tc>
        <w:tc>
          <w:tcPr>
            <w:tcW w:w="619" w:type="dxa"/>
            <w:vMerge/>
            <w:vAlign w:val="center"/>
          </w:tcPr>
          <w:p w:rsidR="00177E69" w:rsidRPr="00864B8A" w:rsidRDefault="00177E69" w:rsidP="00177E69">
            <w:pPr>
              <w:widowControl w:val="0"/>
              <w:jc w:val="center"/>
              <w:rPr>
                <w:rFonts w:ascii="GHEA Grapalat" w:hAnsi="GHEA Grapalat"/>
                <w:sz w:val="18"/>
                <w:szCs w:val="18"/>
              </w:rPr>
            </w:pPr>
          </w:p>
        </w:tc>
        <w:tc>
          <w:tcPr>
            <w:tcW w:w="850" w:type="dxa"/>
            <w:vMerge/>
            <w:vAlign w:val="center"/>
          </w:tcPr>
          <w:p w:rsidR="00177E69" w:rsidRPr="00864B8A" w:rsidRDefault="00177E69" w:rsidP="00177E69">
            <w:pPr>
              <w:widowControl w:val="0"/>
              <w:jc w:val="center"/>
              <w:rPr>
                <w:rFonts w:ascii="GHEA Grapalat" w:hAnsi="GHEA Grapalat"/>
                <w:sz w:val="18"/>
                <w:szCs w:val="18"/>
              </w:rPr>
            </w:pPr>
          </w:p>
        </w:tc>
        <w:tc>
          <w:tcPr>
            <w:tcW w:w="1134" w:type="dxa"/>
            <w:vMerge/>
            <w:vAlign w:val="center"/>
          </w:tcPr>
          <w:p w:rsidR="00177E69" w:rsidRPr="00864B8A" w:rsidRDefault="00177E69" w:rsidP="00177E69">
            <w:pPr>
              <w:widowControl w:val="0"/>
              <w:jc w:val="center"/>
              <w:rPr>
                <w:rFonts w:ascii="GHEA Grapalat" w:hAnsi="GHEA Grapalat"/>
                <w:sz w:val="18"/>
                <w:szCs w:val="18"/>
              </w:rPr>
            </w:pPr>
          </w:p>
        </w:tc>
        <w:tc>
          <w:tcPr>
            <w:tcW w:w="851" w:type="dxa"/>
            <w:vMerge/>
            <w:vAlign w:val="center"/>
          </w:tcPr>
          <w:p w:rsidR="00177E69" w:rsidRPr="00864B8A" w:rsidRDefault="00177E69" w:rsidP="00177E69">
            <w:pPr>
              <w:widowControl w:val="0"/>
              <w:jc w:val="center"/>
              <w:rPr>
                <w:rFonts w:ascii="GHEA Grapalat" w:hAnsi="GHEA Grapalat"/>
                <w:sz w:val="18"/>
                <w:szCs w:val="18"/>
              </w:rPr>
            </w:pPr>
          </w:p>
        </w:tc>
        <w:tc>
          <w:tcPr>
            <w:tcW w:w="1134" w:type="dxa"/>
            <w:vAlign w:val="center"/>
          </w:tcPr>
          <w:p w:rsidR="00177E69" w:rsidRPr="00864B8A" w:rsidRDefault="00177E69" w:rsidP="00177E69">
            <w:pPr>
              <w:widowControl w:val="0"/>
              <w:ind w:left="-108" w:right="-108"/>
              <w:jc w:val="center"/>
              <w:rPr>
                <w:rFonts w:ascii="GHEA Grapalat" w:hAnsi="GHEA Grapalat"/>
                <w:sz w:val="18"/>
                <w:szCs w:val="18"/>
              </w:rPr>
            </w:pPr>
            <w:r w:rsidRPr="00864B8A">
              <w:rPr>
                <w:rFonts w:ascii="GHEA Grapalat" w:hAnsi="GHEA Grapalat"/>
                <w:sz w:val="18"/>
                <w:szCs w:val="18"/>
              </w:rPr>
              <w:t>адрес</w:t>
            </w:r>
          </w:p>
        </w:tc>
        <w:tc>
          <w:tcPr>
            <w:tcW w:w="1134" w:type="dxa"/>
            <w:vAlign w:val="center"/>
          </w:tcPr>
          <w:p w:rsidR="00177E69" w:rsidRPr="00864B8A" w:rsidRDefault="00177E69" w:rsidP="00177E69">
            <w:pPr>
              <w:widowControl w:val="0"/>
              <w:ind w:left="-46" w:right="-84"/>
              <w:jc w:val="center"/>
              <w:rPr>
                <w:rFonts w:ascii="GHEA Grapalat" w:hAnsi="GHEA Grapalat"/>
                <w:sz w:val="18"/>
                <w:szCs w:val="18"/>
              </w:rPr>
            </w:pPr>
            <w:r w:rsidRPr="00864B8A">
              <w:rPr>
                <w:rFonts w:ascii="GHEA Grapalat" w:hAnsi="GHEA Grapalat"/>
                <w:sz w:val="18"/>
                <w:szCs w:val="18"/>
              </w:rPr>
              <w:t>подлежащее поставке количество товара</w:t>
            </w:r>
          </w:p>
        </w:tc>
        <w:tc>
          <w:tcPr>
            <w:tcW w:w="1371" w:type="dxa"/>
            <w:gridSpan w:val="2"/>
            <w:vAlign w:val="center"/>
          </w:tcPr>
          <w:p w:rsidR="00177E69" w:rsidRPr="00864B8A" w:rsidRDefault="00177E69" w:rsidP="00177E69">
            <w:pPr>
              <w:widowControl w:val="0"/>
              <w:ind w:left="-132" w:right="-129"/>
              <w:jc w:val="center"/>
              <w:rPr>
                <w:rFonts w:ascii="GHEA Grapalat" w:hAnsi="GHEA Grapalat"/>
                <w:sz w:val="18"/>
                <w:szCs w:val="18"/>
                <w:lang w:val="en-US"/>
              </w:rPr>
            </w:pPr>
            <w:r w:rsidRPr="00864B8A">
              <w:rPr>
                <w:rFonts w:ascii="GHEA Grapalat" w:hAnsi="GHEA Grapalat"/>
                <w:sz w:val="18"/>
                <w:szCs w:val="18"/>
              </w:rPr>
              <w:t>срок</w:t>
            </w:r>
            <w:r w:rsidRPr="00864B8A">
              <w:rPr>
                <w:rStyle w:val="af6"/>
                <w:rFonts w:ascii="GHEA Grapalat" w:hAnsi="GHEA Grapalat"/>
                <w:sz w:val="18"/>
                <w:szCs w:val="18"/>
              </w:rPr>
              <w:footnoteReference w:customMarkFollows="1" w:id="18"/>
              <w:t>***</w:t>
            </w:r>
          </w:p>
        </w:tc>
      </w:tr>
      <w:tr w:rsidR="00177E69" w:rsidRPr="00864B8A" w:rsidTr="00177E69">
        <w:trPr>
          <w:trHeight w:val="445"/>
          <w:jc w:val="center"/>
        </w:trPr>
        <w:tc>
          <w:tcPr>
            <w:tcW w:w="660" w:type="dxa"/>
            <w:vAlign w:val="center"/>
          </w:tcPr>
          <w:p w:rsidR="00177E69" w:rsidRPr="00864B8A" w:rsidRDefault="00177E69" w:rsidP="00177E69">
            <w:pPr>
              <w:widowControl w:val="0"/>
              <w:jc w:val="center"/>
              <w:rPr>
                <w:rFonts w:ascii="GHEA Grapalat" w:hAnsi="GHEA Grapalat"/>
                <w:sz w:val="18"/>
                <w:szCs w:val="18"/>
              </w:rPr>
            </w:pPr>
            <w:r>
              <w:rPr>
                <w:rFonts w:ascii="GHEA Grapalat" w:hAnsi="GHEA Grapalat"/>
                <w:sz w:val="18"/>
                <w:szCs w:val="18"/>
              </w:rPr>
              <w:t>1</w:t>
            </w:r>
          </w:p>
        </w:tc>
        <w:tc>
          <w:tcPr>
            <w:tcW w:w="1417" w:type="dxa"/>
            <w:vAlign w:val="bottom"/>
          </w:tcPr>
          <w:p w:rsidR="00177E69" w:rsidRDefault="00177E69" w:rsidP="00177E69">
            <w:pPr>
              <w:jc w:val="center"/>
              <w:rPr>
                <w:rFonts w:ascii="Arial LatArm" w:hAnsi="Arial LatArm"/>
                <w:sz w:val="20"/>
                <w:szCs w:val="20"/>
              </w:rPr>
            </w:pPr>
            <w:r>
              <w:rPr>
                <w:rFonts w:ascii="Arial LatArm" w:hAnsi="Arial LatArm"/>
                <w:sz w:val="20"/>
                <w:szCs w:val="20"/>
              </w:rPr>
              <w:t>15612180</w:t>
            </w:r>
          </w:p>
        </w:tc>
        <w:tc>
          <w:tcPr>
            <w:tcW w:w="1560" w:type="dxa"/>
            <w:vAlign w:val="bottom"/>
          </w:tcPr>
          <w:p w:rsidR="00177E69" w:rsidRDefault="00177E69" w:rsidP="00177E69">
            <w:pPr>
              <w:jc w:val="center"/>
              <w:rPr>
                <w:rFonts w:ascii="Arial LatArm" w:hAnsi="Arial LatArm"/>
                <w:sz w:val="20"/>
                <w:szCs w:val="20"/>
              </w:rPr>
            </w:pPr>
            <w:r w:rsidRPr="003F664E">
              <w:rPr>
                <w:rFonts w:ascii="Sylfaen" w:hAnsi="Sylfaen"/>
              </w:rPr>
              <w:t>Мука</w:t>
            </w:r>
          </w:p>
        </w:tc>
        <w:tc>
          <w:tcPr>
            <w:tcW w:w="1134" w:type="dxa"/>
          </w:tcPr>
          <w:p w:rsidR="00177E69" w:rsidRPr="00B138F3" w:rsidRDefault="00177E69" w:rsidP="00177E69">
            <w:pPr>
              <w:widowControl w:val="0"/>
              <w:jc w:val="center"/>
              <w:rPr>
                <w:rFonts w:ascii="GHEA Grapalat" w:hAnsi="GHEA Grapalat"/>
                <w:sz w:val="16"/>
                <w:szCs w:val="16"/>
              </w:rPr>
            </w:pPr>
            <w:r>
              <w:t>РА или эквивалент</w:t>
            </w:r>
          </w:p>
        </w:tc>
        <w:tc>
          <w:tcPr>
            <w:tcW w:w="4137" w:type="dxa"/>
            <w:gridSpan w:val="2"/>
            <w:vAlign w:val="center"/>
          </w:tcPr>
          <w:p w:rsidR="00177E69" w:rsidRPr="00F5713D" w:rsidRDefault="00177E69" w:rsidP="00177E69">
            <w:pPr>
              <w:jc w:val="center"/>
              <w:rPr>
                <w:rFonts w:ascii="GHEA Grapalat" w:hAnsi="GHEA Grapalat"/>
                <w:sz w:val="20"/>
                <w:lang w:eastAsia="en-US" w:bidi="ar-SA"/>
              </w:rPr>
            </w:pPr>
            <w:r w:rsidRPr="00F5713D">
              <w:rPr>
                <w:rFonts w:ascii="GHEA Grapalat" w:hAnsi="GHEA Grapalat"/>
                <w:sz w:val="16"/>
                <w:szCs w:val="16"/>
                <w:lang w:eastAsia="en-US" w:bidi="ar-SA"/>
              </w:rPr>
              <w:t>Свойственный пшеничной муке, без постороннего вкуса и запаха. Без кислинки и горечи, без гнили и плесени. Массовая доля влаги - не более 15 %, металломагнитных сплавов - не более 3,0 %, массовая доля золы - 0,55 % сухого вещества, количество сырого клея - не менее 28,0 %. АСТ 280-</w:t>
            </w:r>
            <w:r w:rsidRPr="00F5713D">
              <w:rPr>
                <w:rFonts w:ascii="GHEA Grapalat" w:hAnsi="GHEA Grapalat"/>
                <w:sz w:val="16"/>
                <w:szCs w:val="16"/>
                <w:lang w:eastAsia="en-US" w:bidi="ar-SA"/>
              </w:rPr>
              <w:lastRenderedPageBreak/>
              <w:t>2007. Безопасность и маркировка согласно гигиеническим нормам N 2-III-4.9-01-2010 и статье 8 Закона РА «О безопасности пищевых продуктов».</w:t>
            </w:r>
          </w:p>
        </w:tc>
        <w:tc>
          <w:tcPr>
            <w:tcW w:w="619" w:type="dxa"/>
            <w:vAlign w:val="bottom"/>
          </w:tcPr>
          <w:p w:rsidR="00177E69" w:rsidRDefault="00F93517" w:rsidP="00177E69">
            <w:pPr>
              <w:jc w:val="center"/>
              <w:rPr>
                <w:rFonts w:ascii="Arial LatArm" w:hAnsi="Arial LatArm"/>
                <w:sz w:val="20"/>
                <w:szCs w:val="20"/>
              </w:rPr>
            </w:pPr>
            <w:r>
              <w:rPr>
                <w:rFonts w:ascii="Sylfaen" w:hAnsi="Sylfaen" w:cs="Sylfaen"/>
                <w:sz w:val="20"/>
                <w:szCs w:val="20"/>
              </w:rPr>
              <w:lastRenderedPageBreak/>
              <w:t>кг</w:t>
            </w:r>
          </w:p>
        </w:tc>
        <w:tc>
          <w:tcPr>
            <w:tcW w:w="850" w:type="dxa"/>
            <w:vAlign w:val="bottom"/>
          </w:tcPr>
          <w:p w:rsidR="00177E69" w:rsidRPr="00C056C0" w:rsidRDefault="00177E69" w:rsidP="00177E69">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35000</w:t>
            </w:r>
          </w:p>
        </w:tc>
        <w:tc>
          <w:tcPr>
            <w:tcW w:w="851"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100</w:t>
            </w:r>
          </w:p>
        </w:tc>
        <w:tc>
          <w:tcPr>
            <w:tcW w:w="1134" w:type="dxa"/>
          </w:tcPr>
          <w:p w:rsidR="00177E69" w:rsidRPr="00001EB1" w:rsidRDefault="00177E69" w:rsidP="00177E69">
            <w:pPr>
              <w:jc w:val="center"/>
              <w:rPr>
                <w:sz w:val="20"/>
                <w:szCs w:val="20"/>
              </w:rPr>
            </w:pPr>
            <w:r w:rsidRPr="00001EB1">
              <w:rPr>
                <w:sz w:val="20"/>
                <w:szCs w:val="20"/>
              </w:rPr>
              <w:t>г. Гораван Геворг Марзпетуни 7</w:t>
            </w:r>
          </w:p>
          <w:p w:rsidR="00177E69" w:rsidRPr="00A71D81" w:rsidRDefault="00177E69" w:rsidP="00177E69">
            <w:pPr>
              <w:jc w:val="center"/>
              <w:rPr>
                <w:rFonts w:ascii="GHEA Grapalat" w:hAnsi="GHEA Grapalat"/>
                <w:sz w:val="20"/>
              </w:rPr>
            </w:pPr>
            <w:r>
              <w:rPr>
                <w:rFonts w:ascii="GHEA Grapalat" w:hAnsi="GHEA Grapalat"/>
                <w:sz w:val="20"/>
              </w:rPr>
              <w:t xml:space="preserve">7 </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100</w:t>
            </w:r>
          </w:p>
        </w:tc>
        <w:tc>
          <w:tcPr>
            <w:tcW w:w="1371" w:type="dxa"/>
            <w:gridSpan w:val="2"/>
          </w:tcPr>
          <w:p w:rsidR="00177E69" w:rsidRDefault="00177E69" w:rsidP="00177E69">
            <w:r w:rsidRPr="00DF14CF">
              <w:rPr>
                <w:sz w:val="16"/>
                <w:szCs w:val="16"/>
              </w:rPr>
              <w:t>20 календарных дней после вступления договора в силу - 15.12.202</w:t>
            </w:r>
            <w:r>
              <w:rPr>
                <w:sz w:val="16"/>
                <w:szCs w:val="16"/>
              </w:rPr>
              <w:t>3</w:t>
            </w:r>
            <w:r w:rsidRPr="00DF14CF">
              <w:rPr>
                <w:sz w:val="16"/>
                <w:szCs w:val="16"/>
              </w:rPr>
              <w:t xml:space="preserve">г. По предварительному заказу </w:t>
            </w:r>
            <w:r w:rsidRPr="00DF14CF">
              <w:rPr>
                <w:sz w:val="16"/>
                <w:szCs w:val="16"/>
              </w:rPr>
              <w:lastRenderedPageBreak/>
              <w:t>покупателя</w:t>
            </w:r>
            <w:r w:rsidRPr="002D1B1A">
              <w:rPr>
                <w:rFonts w:ascii="GHEA Grapalat" w:hAnsi="GHEA Grapalat"/>
                <w:b/>
                <w:sz w:val="16"/>
                <w:szCs w:val="16"/>
              </w:rPr>
              <w:t xml:space="preserve"> </w:t>
            </w:r>
          </w:p>
        </w:tc>
      </w:tr>
      <w:tr w:rsidR="00177E69" w:rsidRPr="00864B8A" w:rsidTr="00177E69">
        <w:trPr>
          <w:trHeight w:val="445"/>
          <w:jc w:val="center"/>
        </w:trPr>
        <w:tc>
          <w:tcPr>
            <w:tcW w:w="660" w:type="dxa"/>
            <w:vAlign w:val="center"/>
          </w:tcPr>
          <w:p w:rsidR="00177E69" w:rsidRPr="00864B8A" w:rsidRDefault="00177E69" w:rsidP="00177E69">
            <w:pPr>
              <w:widowControl w:val="0"/>
              <w:jc w:val="center"/>
              <w:rPr>
                <w:rFonts w:ascii="GHEA Grapalat" w:hAnsi="GHEA Grapalat"/>
                <w:sz w:val="18"/>
                <w:szCs w:val="18"/>
              </w:rPr>
            </w:pPr>
            <w:r>
              <w:rPr>
                <w:rFonts w:ascii="GHEA Grapalat" w:hAnsi="GHEA Grapalat"/>
                <w:sz w:val="18"/>
                <w:szCs w:val="18"/>
              </w:rPr>
              <w:lastRenderedPageBreak/>
              <w:t>2</w:t>
            </w:r>
          </w:p>
        </w:tc>
        <w:tc>
          <w:tcPr>
            <w:tcW w:w="1417" w:type="dxa"/>
            <w:vAlign w:val="bottom"/>
          </w:tcPr>
          <w:p w:rsidR="00177E69" w:rsidRDefault="00177E69" w:rsidP="00177E69">
            <w:pPr>
              <w:jc w:val="center"/>
              <w:rPr>
                <w:rFonts w:ascii="Arial LatArm" w:hAnsi="Arial LatArm"/>
                <w:sz w:val="20"/>
                <w:szCs w:val="20"/>
              </w:rPr>
            </w:pPr>
            <w:r>
              <w:rPr>
                <w:rFonts w:ascii="Arial LatArm" w:hAnsi="Arial LatArm"/>
                <w:sz w:val="20"/>
                <w:szCs w:val="20"/>
              </w:rPr>
              <w:t>15811100</w:t>
            </w:r>
          </w:p>
        </w:tc>
        <w:tc>
          <w:tcPr>
            <w:tcW w:w="1560" w:type="dxa"/>
          </w:tcPr>
          <w:p w:rsidR="00177E69" w:rsidRPr="00467DDC" w:rsidRDefault="00177E69" w:rsidP="00177E69">
            <w:pPr>
              <w:jc w:val="center"/>
            </w:pPr>
            <w:r w:rsidRPr="00467DDC">
              <w:t>Хлеб</w:t>
            </w:r>
          </w:p>
        </w:tc>
        <w:tc>
          <w:tcPr>
            <w:tcW w:w="1134" w:type="dxa"/>
          </w:tcPr>
          <w:p w:rsidR="00177E69" w:rsidRDefault="00177E69" w:rsidP="00177E69">
            <w:r w:rsidRPr="0020487B">
              <w:t>РА или эквивалент</w:t>
            </w:r>
          </w:p>
        </w:tc>
        <w:tc>
          <w:tcPr>
            <w:tcW w:w="4137" w:type="dxa"/>
            <w:gridSpan w:val="2"/>
            <w:vAlign w:val="center"/>
          </w:tcPr>
          <w:p w:rsidR="00177E69" w:rsidRPr="00C3367A" w:rsidRDefault="00177E69" w:rsidP="00177E69">
            <w:pPr>
              <w:jc w:val="center"/>
              <w:rPr>
                <w:rFonts w:ascii="GHEA Grapalat" w:hAnsi="GHEA Grapalat"/>
                <w:color w:val="000000"/>
                <w:sz w:val="16"/>
                <w:szCs w:val="16"/>
                <w:shd w:val="clear" w:color="auto" w:fill="FFFFFF"/>
              </w:rPr>
            </w:pPr>
            <w:r w:rsidRPr="00625807">
              <w:rPr>
                <w:rFonts w:ascii="GHEA Grapalat" w:hAnsi="GHEA Grapalat"/>
                <w:color w:val="000000"/>
                <w:sz w:val="16"/>
                <w:szCs w:val="16"/>
                <w:shd w:val="clear" w:color="auto" w:fill="FFFFFF"/>
              </w:rPr>
              <w:t>Изготовлено из ржаной муки, АСТ 363-2013. Безопасность в соответствии с гигиеническими нормами N2-lll-4.9-01-2010 и статьей 8 Закона РА «О безопасности пищевых продуктов». Остаточный срок годности не менее 90%.</w:t>
            </w:r>
          </w:p>
        </w:tc>
        <w:tc>
          <w:tcPr>
            <w:tcW w:w="619" w:type="dxa"/>
            <w:vAlign w:val="bottom"/>
          </w:tcPr>
          <w:p w:rsidR="00177E69" w:rsidRDefault="00F93517" w:rsidP="00177E69">
            <w:pPr>
              <w:jc w:val="center"/>
              <w:rPr>
                <w:rFonts w:ascii="Arial LatArm" w:hAnsi="Arial LatArm"/>
                <w:sz w:val="20"/>
                <w:szCs w:val="20"/>
              </w:rPr>
            </w:pPr>
            <w:r>
              <w:rPr>
                <w:rFonts w:ascii="Sylfaen" w:hAnsi="Sylfaen" w:cs="Sylfaen"/>
                <w:sz w:val="20"/>
                <w:szCs w:val="20"/>
              </w:rPr>
              <w:t>кг</w:t>
            </w:r>
          </w:p>
        </w:tc>
        <w:tc>
          <w:tcPr>
            <w:tcW w:w="850" w:type="dxa"/>
            <w:vAlign w:val="bottom"/>
          </w:tcPr>
          <w:p w:rsidR="00177E69" w:rsidRPr="00C056C0" w:rsidRDefault="00177E69" w:rsidP="00177E69">
            <w:pPr>
              <w:jc w:val="center"/>
              <w:rPr>
                <w:rFonts w:ascii="Arial LatArm" w:hAnsi="Arial LatArm"/>
                <w:sz w:val="20"/>
                <w:szCs w:val="20"/>
              </w:rPr>
            </w:pPr>
            <w:r w:rsidRPr="00C056C0">
              <w:rPr>
                <w:rFonts w:ascii="Arial LatArm" w:hAnsi="Arial LatArm"/>
                <w:sz w:val="20"/>
                <w:szCs w:val="20"/>
              </w:rPr>
              <w:t>400</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1000000</w:t>
            </w:r>
          </w:p>
        </w:tc>
        <w:tc>
          <w:tcPr>
            <w:tcW w:w="851"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2500</w:t>
            </w:r>
          </w:p>
        </w:tc>
        <w:tc>
          <w:tcPr>
            <w:tcW w:w="1134" w:type="dxa"/>
          </w:tcPr>
          <w:p w:rsidR="00177E69" w:rsidRDefault="00177E69" w:rsidP="00177E69">
            <w:r w:rsidRPr="00BE5830">
              <w:rPr>
                <w:sz w:val="20"/>
                <w:szCs w:val="20"/>
              </w:rPr>
              <w:t>г. Гораван Геворг Марзпетуни 7</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2500</w:t>
            </w:r>
          </w:p>
        </w:tc>
        <w:tc>
          <w:tcPr>
            <w:tcW w:w="1371" w:type="dxa"/>
            <w:gridSpan w:val="2"/>
          </w:tcPr>
          <w:p w:rsidR="00177E69" w:rsidRDefault="00177E69" w:rsidP="00177E69">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177E69" w:rsidRPr="00DF14CF" w:rsidTr="00177E69">
        <w:trPr>
          <w:gridAfter w:val="1"/>
          <w:wAfter w:w="32" w:type="dxa"/>
          <w:trHeight w:val="594"/>
          <w:jc w:val="center"/>
        </w:trPr>
        <w:tc>
          <w:tcPr>
            <w:tcW w:w="660" w:type="dxa"/>
          </w:tcPr>
          <w:p w:rsidR="00177E69" w:rsidRDefault="00177E69" w:rsidP="00177E69">
            <w:pPr>
              <w:rPr>
                <w:rFonts w:ascii="Sylfaen" w:hAnsi="Sylfaen"/>
                <w:sz w:val="16"/>
                <w:szCs w:val="16"/>
              </w:rPr>
            </w:pPr>
            <w:r>
              <w:rPr>
                <w:rFonts w:ascii="Sylfaen" w:hAnsi="Sylfaen"/>
                <w:sz w:val="16"/>
                <w:szCs w:val="16"/>
              </w:rPr>
              <w:t>3</w:t>
            </w:r>
          </w:p>
        </w:tc>
        <w:tc>
          <w:tcPr>
            <w:tcW w:w="1417" w:type="dxa"/>
            <w:vAlign w:val="bottom"/>
          </w:tcPr>
          <w:p w:rsidR="00177E69" w:rsidRDefault="00177E69" w:rsidP="00177E69">
            <w:pPr>
              <w:jc w:val="center"/>
              <w:rPr>
                <w:rFonts w:ascii="Arial LatArm" w:hAnsi="Arial LatArm"/>
                <w:sz w:val="20"/>
                <w:szCs w:val="20"/>
              </w:rPr>
            </w:pPr>
            <w:r>
              <w:rPr>
                <w:rFonts w:ascii="Arial LatArm" w:hAnsi="Arial LatArm"/>
                <w:sz w:val="20"/>
                <w:szCs w:val="20"/>
              </w:rPr>
              <w:t>15850000</w:t>
            </w:r>
          </w:p>
        </w:tc>
        <w:tc>
          <w:tcPr>
            <w:tcW w:w="1560" w:type="dxa"/>
          </w:tcPr>
          <w:p w:rsidR="00177E69" w:rsidRPr="00467DDC" w:rsidRDefault="00177E69" w:rsidP="00177E69">
            <w:pPr>
              <w:jc w:val="center"/>
            </w:pPr>
            <w:r w:rsidRPr="00467DDC">
              <w:t>Макарон</w:t>
            </w:r>
          </w:p>
        </w:tc>
        <w:tc>
          <w:tcPr>
            <w:tcW w:w="1134" w:type="dxa"/>
          </w:tcPr>
          <w:p w:rsidR="00177E69" w:rsidRDefault="00177E69" w:rsidP="00177E69">
            <w:r w:rsidRPr="0020487B">
              <w:t>РА или эквивалент</w:t>
            </w:r>
          </w:p>
        </w:tc>
        <w:tc>
          <w:tcPr>
            <w:tcW w:w="4104" w:type="dxa"/>
          </w:tcPr>
          <w:p w:rsidR="00177E69" w:rsidRPr="00F5713D" w:rsidRDefault="00177E69" w:rsidP="00177E69">
            <w:pPr>
              <w:jc w:val="center"/>
              <w:rPr>
                <w:rFonts w:ascii="GHEA Grapalat" w:hAnsi="GHEA Grapalat"/>
                <w:sz w:val="20"/>
                <w:lang w:eastAsia="en-US" w:bidi="ar-SA"/>
              </w:rPr>
            </w:pPr>
            <w:r w:rsidRPr="00F5713D">
              <w:rPr>
                <w:rFonts w:ascii="GHEA Grapalat" w:hAnsi="GHEA Grapalat"/>
                <w:sz w:val="16"/>
                <w:szCs w:val="16"/>
                <w:lang w:eastAsia="en-US" w:bidi="ar-SA"/>
              </w:rPr>
              <w:t>Макаронные изделия обычные и прочие нарезки, из пресного теста, влажность макаронных изделий не более 12 %, зольность не более 2,1, кислотность не более 5 %, без примесей, не более 0,30 %, не допускается обсемененность вредителями, упаковка в пищевой полиэтиленовой пленке с соответствующей маркировкой в зависимости от вида и качества муки: А (из муки твердых сортов), Б (из муки мягких стекловидных), Б (из муки пшеничной хлебопекарной), мерные и немерные, ГОСТ 31743 -2012 Безопасность и маркировка - пищевые продукты должны подлежать оценке соответствия в порядке, установленном техническими регламентами «О безопасности пищевых продуктов» (ТПТК 021/2011) и «О маркировке пищевых продуктов» (ТПТК 022/2011) и быть маркированы для обращения на территории Евразийского экономического союза с единым знаком и статьей 9 Закона РА "О безопасности пищевых продуктов". Пометить разборчиво.</w:t>
            </w:r>
          </w:p>
        </w:tc>
        <w:tc>
          <w:tcPr>
            <w:tcW w:w="652" w:type="dxa"/>
            <w:gridSpan w:val="2"/>
            <w:vAlign w:val="bottom"/>
          </w:tcPr>
          <w:p w:rsidR="00177E69" w:rsidRDefault="00F93517" w:rsidP="00177E69">
            <w:pPr>
              <w:jc w:val="center"/>
              <w:rPr>
                <w:rFonts w:ascii="Arial LatArm" w:hAnsi="Arial LatArm"/>
                <w:sz w:val="20"/>
                <w:szCs w:val="20"/>
              </w:rPr>
            </w:pPr>
            <w:r>
              <w:rPr>
                <w:rFonts w:ascii="Sylfaen" w:hAnsi="Sylfaen" w:cs="Sylfaen"/>
                <w:sz w:val="20"/>
                <w:szCs w:val="20"/>
              </w:rPr>
              <w:t>кг</w:t>
            </w:r>
          </w:p>
        </w:tc>
        <w:tc>
          <w:tcPr>
            <w:tcW w:w="850" w:type="dxa"/>
            <w:vAlign w:val="bottom"/>
          </w:tcPr>
          <w:p w:rsidR="00177E69" w:rsidRPr="00C056C0" w:rsidRDefault="00177E69" w:rsidP="00177E69">
            <w:pPr>
              <w:jc w:val="center"/>
              <w:rPr>
                <w:rFonts w:ascii="Arial LatArm" w:hAnsi="Arial LatArm"/>
                <w:sz w:val="20"/>
                <w:szCs w:val="20"/>
              </w:rPr>
            </w:pPr>
            <w:r w:rsidRPr="00C056C0">
              <w:rPr>
                <w:rFonts w:ascii="Arial LatArm" w:hAnsi="Arial LatArm"/>
                <w:sz w:val="20"/>
                <w:szCs w:val="20"/>
              </w:rPr>
              <w:t>450</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117000</w:t>
            </w:r>
          </w:p>
        </w:tc>
        <w:tc>
          <w:tcPr>
            <w:tcW w:w="851"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260</w:t>
            </w:r>
          </w:p>
        </w:tc>
        <w:tc>
          <w:tcPr>
            <w:tcW w:w="1134" w:type="dxa"/>
          </w:tcPr>
          <w:p w:rsidR="00177E69" w:rsidRDefault="00177E69" w:rsidP="00177E69">
            <w:r w:rsidRPr="00BE5830">
              <w:rPr>
                <w:sz w:val="20"/>
                <w:szCs w:val="20"/>
              </w:rPr>
              <w:t>г. Гораван Геворг Марзпетуни 7</w:t>
            </w:r>
          </w:p>
        </w:tc>
        <w:tc>
          <w:tcPr>
            <w:tcW w:w="1134" w:type="dxa"/>
            <w:vAlign w:val="bottom"/>
          </w:tcPr>
          <w:p w:rsidR="00177E69" w:rsidRDefault="00177E69" w:rsidP="00177E69">
            <w:pPr>
              <w:jc w:val="right"/>
              <w:rPr>
                <w:rFonts w:ascii="Calibri" w:hAnsi="Calibri"/>
                <w:color w:val="000000"/>
                <w:sz w:val="20"/>
                <w:szCs w:val="20"/>
              </w:rPr>
            </w:pPr>
            <w:r>
              <w:rPr>
                <w:rFonts w:ascii="Calibri" w:hAnsi="Calibri"/>
                <w:color w:val="000000"/>
                <w:sz w:val="20"/>
                <w:szCs w:val="20"/>
              </w:rPr>
              <w:t>260</w:t>
            </w:r>
          </w:p>
        </w:tc>
        <w:tc>
          <w:tcPr>
            <w:tcW w:w="1339" w:type="dxa"/>
          </w:tcPr>
          <w:p w:rsidR="00177E69" w:rsidRDefault="00177E69" w:rsidP="00177E69">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96534">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w:t>
            </w:r>
          </w:p>
        </w:tc>
        <w:tc>
          <w:tcPr>
            <w:tcW w:w="1417" w:type="dxa"/>
            <w:vAlign w:val="bottom"/>
          </w:tcPr>
          <w:p w:rsidR="00F93517" w:rsidRDefault="00F93517" w:rsidP="00F93517">
            <w:pPr>
              <w:rPr>
                <w:rFonts w:ascii="Arial LatArm" w:hAnsi="Arial LatArm"/>
                <w:sz w:val="20"/>
                <w:szCs w:val="20"/>
              </w:rPr>
            </w:pPr>
            <w:r>
              <w:rPr>
                <w:rFonts w:ascii="Arial LatArm" w:hAnsi="Arial LatArm"/>
                <w:sz w:val="20"/>
                <w:szCs w:val="20"/>
              </w:rPr>
              <w:t>15831000</w:t>
            </w:r>
          </w:p>
        </w:tc>
        <w:tc>
          <w:tcPr>
            <w:tcW w:w="1560" w:type="dxa"/>
          </w:tcPr>
          <w:p w:rsidR="00F93517" w:rsidRPr="00467DDC" w:rsidRDefault="00F93517" w:rsidP="00F93517">
            <w:pPr>
              <w:jc w:val="center"/>
            </w:pPr>
            <w:r w:rsidRPr="00467DDC">
              <w:t>Сахар</w:t>
            </w:r>
          </w:p>
        </w:tc>
        <w:tc>
          <w:tcPr>
            <w:tcW w:w="1134" w:type="dxa"/>
          </w:tcPr>
          <w:p w:rsidR="00F93517" w:rsidRDefault="00F93517" w:rsidP="00F93517">
            <w:r w:rsidRPr="0020487B">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625807">
              <w:rPr>
                <w:rFonts w:ascii="GHEA Grapalat" w:hAnsi="GHEA Grapalat"/>
                <w:color w:val="333333"/>
                <w:sz w:val="16"/>
                <w:szCs w:val="16"/>
                <w:shd w:val="clear" w:color="auto" w:fill="FFFFFF"/>
              </w:rPr>
              <w:t xml:space="preserve"> свекольный, белый, объемный , сладкий, без постороннего вкуса или запаха (как в сухом, так и в растворимом виде).Раствор сахара должен быть прозрачным, не содержать нерастворенных осадков и побочных продуктов, масса сахарозы не менее 99,75% (по сухому веществу), масса влаги не более 0,14%, масса ферроконъюгатов: Не более </w:t>
            </w:r>
            <w:r>
              <w:rPr>
                <w:rFonts w:ascii="GHEA Grapalat" w:hAnsi="GHEA Grapalat"/>
                <w:color w:val="333333"/>
                <w:sz w:val="16"/>
                <w:szCs w:val="16"/>
                <w:shd w:val="clear" w:color="auto" w:fill="FFFFFF"/>
              </w:rPr>
              <w:t xml:space="preserve">0% </w:t>
            </w:r>
            <w:r w:rsidRPr="00625807">
              <w:rPr>
                <w:rFonts w:ascii="GHEA Grapalat" w:hAnsi="GHEA Grapalat"/>
                <w:color w:val="333333"/>
                <w:sz w:val="16"/>
                <w:szCs w:val="16"/>
                <w:shd w:val="clear" w:color="auto" w:fill="FFFFFF"/>
              </w:rPr>
              <w:t>03% по ГОСТ 21-94.Безопасность в соответствии с N 2-III-4.9-01- 2010 гигиеническими нормами и маркировкой - Статья 8 Закона РА о безопасности пищевых продуктов.Остаточный срок годности-не менее 50%</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 xml:space="preserve">указанного времени </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 xml:space="preserve"> с момента доставки</w:t>
            </w:r>
          </w:p>
        </w:tc>
        <w:tc>
          <w:tcPr>
            <w:tcW w:w="652" w:type="dxa"/>
            <w:gridSpan w:val="2"/>
          </w:tcPr>
          <w:p w:rsidR="00F93517" w:rsidRDefault="00F93517" w:rsidP="00F93517">
            <w:r w:rsidRPr="000753E7">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121500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270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270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96534">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5</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15530000</w:t>
            </w:r>
          </w:p>
        </w:tc>
        <w:tc>
          <w:tcPr>
            <w:tcW w:w="1560" w:type="dxa"/>
          </w:tcPr>
          <w:p w:rsidR="00F93517" w:rsidRPr="00467DDC" w:rsidRDefault="00F93517" w:rsidP="00F93517">
            <w:pPr>
              <w:jc w:val="center"/>
            </w:pPr>
            <w:r w:rsidRPr="00467DDC">
              <w:t>сливочное масло</w:t>
            </w:r>
          </w:p>
        </w:tc>
        <w:tc>
          <w:tcPr>
            <w:tcW w:w="1134" w:type="dxa"/>
          </w:tcPr>
          <w:p w:rsidR="00F93517" w:rsidRDefault="00F93517" w:rsidP="00F93517">
            <w:r w:rsidRPr="00991BF5">
              <w:t>РА или эквивалент</w:t>
            </w:r>
          </w:p>
        </w:tc>
        <w:tc>
          <w:tcPr>
            <w:tcW w:w="4104" w:type="dxa"/>
          </w:tcPr>
          <w:p w:rsidR="00F93517" w:rsidRPr="00F5713D" w:rsidRDefault="00F93517" w:rsidP="00F93517">
            <w:pPr>
              <w:jc w:val="center"/>
              <w:rPr>
                <w:rFonts w:ascii="GHEA Grapalat" w:hAnsi="GHEA Grapalat"/>
                <w:sz w:val="20"/>
                <w:lang w:eastAsia="en-US" w:bidi="ar-SA"/>
              </w:rPr>
            </w:pPr>
            <w:r w:rsidRPr="00F5713D">
              <w:rPr>
                <w:rFonts w:ascii="GHEA Grapalat" w:hAnsi="GHEA Grapalat"/>
                <w:sz w:val="16"/>
                <w:szCs w:val="16"/>
                <w:lang w:eastAsia="en-US" w:bidi="ar-SA"/>
              </w:rPr>
              <w:t xml:space="preserve"> растительное масло для жарки без холестерина в металлических или пластиковых контейнерах с весами. Безопасность: согласно гигиеническим нормам N 2-III-4.9-01-2010, маркировка: согласно статье 8 Закона РА "О безопасности пищевых </w:t>
            </w:r>
            <w:r w:rsidRPr="00F5713D">
              <w:rPr>
                <w:rFonts w:ascii="GHEA Grapalat" w:hAnsi="GHEA Grapalat"/>
                <w:sz w:val="16"/>
                <w:szCs w:val="16"/>
                <w:lang w:eastAsia="en-US" w:bidi="ar-SA"/>
              </w:rPr>
              <w:lastRenderedPageBreak/>
              <w:t>продуктов"</w:t>
            </w:r>
          </w:p>
        </w:tc>
        <w:tc>
          <w:tcPr>
            <w:tcW w:w="652" w:type="dxa"/>
            <w:gridSpan w:val="2"/>
          </w:tcPr>
          <w:p w:rsidR="00F93517" w:rsidRDefault="00F93517" w:rsidP="00F93517">
            <w:r w:rsidRPr="000753E7">
              <w:rPr>
                <w:rFonts w:ascii="Sylfaen" w:hAnsi="Sylfaen" w:cs="Sylfaen"/>
                <w:sz w:val="20"/>
                <w:szCs w:val="20"/>
              </w:rPr>
              <w:lastRenderedPageBreak/>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5100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1428000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280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280</w:t>
            </w:r>
          </w:p>
        </w:tc>
        <w:tc>
          <w:tcPr>
            <w:tcW w:w="1339" w:type="dxa"/>
          </w:tcPr>
          <w:p w:rsidR="00F93517" w:rsidRDefault="00F93517" w:rsidP="00F93517">
            <w:r w:rsidRPr="005B410F">
              <w:rPr>
                <w:sz w:val="16"/>
                <w:szCs w:val="16"/>
              </w:rPr>
              <w:t xml:space="preserve">20 календарных дней после вступления договора в силу - 15.12.2023г. По </w:t>
            </w:r>
            <w:r w:rsidRPr="005B410F">
              <w:rPr>
                <w:sz w:val="16"/>
                <w:szCs w:val="16"/>
              </w:rPr>
              <w:lastRenderedPageBreak/>
              <w:t>предварительному заказу покупателя</w:t>
            </w:r>
            <w:r w:rsidRPr="005B410F">
              <w:rPr>
                <w:rFonts w:ascii="GHEA Grapalat" w:hAnsi="GHEA Grapalat"/>
                <w:b/>
                <w:sz w:val="16"/>
                <w:szCs w:val="16"/>
              </w:rPr>
              <w:t xml:space="preserve"> </w:t>
            </w:r>
          </w:p>
        </w:tc>
      </w:tr>
      <w:tr w:rsidR="000263D3" w:rsidRPr="00DF14CF" w:rsidTr="00E803E8">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6</w:t>
            </w:r>
          </w:p>
        </w:tc>
        <w:tc>
          <w:tcPr>
            <w:tcW w:w="1417" w:type="dxa"/>
          </w:tcPr>
          <w:p w:rsidR="000263D3" w:rsidRDefault="000263D3" w:rsidP="000263D3">
            <w:pPr>
              <w:jc w:val="center"/>
              <w:rPr>
                <w:rFonts w:ascii="Arial LatArm" w:hAnsi="Arial LatArm"/>
                <w:sz w:val="20"/>
                <w:szCs w:val="20"/>
              </w:rPr>
            </w:pPr>
            <w:r>
              <w:rPr>
                <w:rFonts w:ascii="Arial LatArm" w:hAnsi="Arial LatArm"/>
                <w:sz w:val="20"/>
                <w:szCs w:val="20"/>
              </w:rPr>
              <w:t>15421100</w:t>
            </w:r>
          </w:p>
        </w:tc>
        <w:tc>
          <w:tcPr>
            <w:tcW w:w="1560" w:type="dxa"/>
          </w:tcPr>
          <w:p w:rsidR="000263D3" w:rsidRPr="00467DDC" w:rsidRDefault="000263D3" w:rsidP="000263D3">
            <w:pPr>
              <w:jc w:val="center"/>
            </w:pPr>
            <w:r w:rsidRPr="00467DDC">
              <w:t>Растительное масло, подсолнечное масло</w:t>
            </w:r>
          </w:p>
        </w:tc>
        <w:tc>
          <w:tcPr>
            <w:tcW w:w="1134" w:type="dxa"/>
          </w:tcPr>
          <w:p w:rsidR="000263D3" w:rsidRDefault="000263D3" w:rsidP="000263D3">
            <w:r w:rsidRPr="00991BF5">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000000"/>
                <w:sz w:val="16"/>
                <w:szCs w:val="16"/>
                <w:shd w:val="clear" w:color="auto" w:fill="FFFFFF"/>
              </w:rPr>
              <w:t>, приготовленный путем экстракции и отжима семян подсолнечника, высококачественное,рафинированное,</w:t>
            </w:r>
            <w:r w:rsidRPr="00625807">
              <w:rPr>
                <w:rFonts w:ascii="GHEA Grapalat" w:hAnsi="GHEA Grapalat"/>
                <w:color w:val="333333"/>
                <w:sz w:val="16"/>
                <w:szCs w:val="16"/>
                <w:shd w:val="clear" w:color="auto" w:fill="FFFFFF"/>
              </w:rPr>
              <w:t>дезодорированное,в пластиковых контейнерах емкостью 1 л, ГОСТ 1129-2013.Безопасность в соответствии с гигиеническими нормами</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N2-lll-4.9-01-2010 ,маркировка согласно</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статье 8 Закона РА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литр</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1100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44000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E803E8">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7</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03211300</w:t>
            </w:r>
          </w:p>
        </w:tc>
        <w:tc>
          <w:tcPr>
            <w:tcW w:w="1560" w:type="dxa"/>
          </w:tcPr>
          <w:p w:rsidR="000263D3" w:rsidRPr="00467DDC" w:rsidRDefault="000263D3" w:rsidP="000263D3">
            <w:pPr>
              <w:jc w:val="center"/>
            </w:pPr>
            <w:r w:rsidRPr="00467DDC">
              <w:t>Рис</w:t>
            </w:r>
          </w:p>
        </w:tc>
        <w:tc>
          <w:tcPr>
            <w:tcW w:w="1134" w:type="dxa"/>
          </w:tcPr>
          <w:p w:rsidR="000263D3" w:rsidRDefault="000263D3" w:rsidP="000263D3">
            <w:r w:rsidRPr="00C35FE5">
              <w:t>РА или эквивалент</w:t>
            </w:r>
          </w:p>
        </w:tc>
        <w:tc>
          <w:tcPr>
            <w:tcW w:w="4104" w:type="dxa"/>
            <w:vAlign w:val="center"/>
          </w:tcPr>
          <w:p w:rsidR="000263D3" w:rsidRPr="00625807" w:rsidRDefault="000263D3" w:rsidP="000263D3">
            <w:pPr>
              <w:rPr>
                <w:rFonts w:ascii="GHEA Grapalat" w:hAnsi="GHEA Grapalat"/>
                <w:sz w:val="16"/>
                <w:szCs w:val="16"/>
              </w:rPr>
            </w:pPr>
            <w:r w:rsidRPr="00625807">
              <w:rPr>
                <w:rFonts w:ascii="GHEA Grapalat" w:hAnsi="GHEA Grapalat"/>
                <w:color w:val="333333"/>
                <w:sz w:val="16"/>
                <w:szCs w:val="16"/>
                <w:shd w:val="clear" w:color="auto" w:fill="FFFFFF"/>
              </w:rPr>
              <w:t xml:space="preserve"> белый, крупный, длинного типа, неразбитый, разделенный по ширине от 1 до 4 типов, с влажностью от 13% до 15%, ГОСТ 6292-93. На 100 г белка не менее 7 г жира, 0,6 г. неуглеводные 73,3 г. не меньше 5 кг с заводской упаковкой.5 кг с заводской упаковкой. Безопасность и маркировка со стороны правительства Республики Армения: 2007. Статья 8 Закона Республики Армения «О техническом регулировании требований к зерновым культурам, их производству, хранению, переработке и уборке» и статья 8 Закона Республики Армения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600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132000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220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220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6639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8</w:t>
            </w:r>
          </w:p>
        </w:tc>
        <w:tc>
          <w:tcPr>
            <w:tcW w:w="1417" w:type="dxa"/>
          </w:tcPr>
          <w:p w:rsidR="00F93517" w:rsidRDefault="00F93517" w:rsidP="00F93517">
            <w:pPr>
              <w:jc w:val="center"/>
              <w:rPr>
                <w:rFonts w:ascii="Arial LatArm" w:hAnsi="Arial LatArm"/>
                <w:sz w:val="20"/>
                <w:szCs w:val="20"/>
              </w:rPr>
            </w:pPr>
            <w:r>
              <w:rPr>
                <w:rFonts w:ascii="Arial LatArm" w:hAnsi="Arial LatArm"/>
                <w:sz w:val="20"/>
                <w:szCs w:val="20"/>
              </w:rPr>
              <w:t>15616000</w:t>
            </w:r>
          </w:p>
        </w:tc>
        <w:tc>
          <w:tcPr>
            <w:tcW w:w="1560" w:type="dxa"/>
          </w:tcPr>
          <w:p w:rsidR="00F93517" w:rsidRPr="00467DDC" w:rsidRDefault="00F93517" w:rsidP="00F93517">
            <w:pPr>
              <w:jc w:val="center"/>
            </w:pPr>
            <w:r w:rsidRPr="00467DDC">
              <w:t>Гречневая крупа</w:t>
            </w:r>
          </w:p>
        </w:tc>
        <w:tc>
          <w:tcPr>
            <w:tcW w:w="1134" w:type="dxa"/>
          </w:tcPr>
          <w:p w:rsidR="00F93517" w:rsidRDefault="00F93517" w:rsidP="00F93517">
            <w:r w:rsidRPr="00C35FE5">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625807">
              <w:rPr>
                <w:rFonts w:ascii="GHEA Grapalat" w:hAnsi="GHEA Grapalat"/>
                <w:color w:val="000000"/>
                <w:sz w:val="16"/>
                <w:szCs w:val="16"/>
                <w:shd w:val="clear" w:color="auto" w:fill="FFFFFF"/>
              </w:rPr>
              <w:t>влажность не более 14,0%, зерна не менее 97,5%, 100 г белка на грамм 12 г, жира 2,0 г жира, углеводов 67 г жира. ГОСТ 5550-74: K 5K Упаковка: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Остаточный срок годности не менее 70%.</w:t>
            </w:r>
          </w:p>
        </w:tc>
        <w:tc>
          <w:tcPr>
            <w:tcW w:w="652" w:type="dxa"/>
            <w:gridSpan w:val="2"/>
          </w:tcPr>
          <w:p w:rsidR="00F93517" w:rsidRDefault="00F93517" w:rsidP="00F93517">
            <w:r w:rsidRPr="009A660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900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157500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175</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175</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6639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9</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15331153</w:t>
            </w:r>
          </w:p>
        </w:tc>
        <w:tc>
          <w:tcPr>
            <w:tcW w:w="1560" w:type="dxa"/>
          </w:tcPr>
          <w:p w:rsidR="00F93517" w:rsidRPr="00467DDC" w:rsidRDefault="00F93517" w:rsidP="00F93517">
            <w:pPr>
              <w:jc w:val="center"/>
            </w:pPr>
            <w:r w:rsidRPr="00467DDC">
              <w:t>Чечевица</w:t>
            </w:r>
          </w:p>
        </w:tc>
        <w:tc>
          <w:tcPr>
            <w:tcW w:w="1134" w:type="dxa"/>
          </w:tcPr>
          <w:p w:rsidR="00F93517" w:rsidRDefault="00F93517" w:rsidP="00F93517">
            <w:r w:rsidRPr="00C35FE5">
              <w:t>РА или эквивалент</w:t>
            </w:r>
          </w:p>
        </w:tc>
        <w:tc>
          <w:tcPr>
            <w:tcW w:w="4104" w:type="dxa"/>
            <w:vAlign w:val="center"/>
          </w:tcPr>
          <w:p w:rsidR="00F93517" w:rsidRPr="00625807" w:rsidRDefault="00F93517" w:rsidP="00F93517">
            <w:pPr>
              <w:rPr>
                <w:rFonts w:ascii="GHEA Grapalat" w:hAnsi="GHEA Grapalat"/>
                <w:sz w:val="16"/>
                <w:szCs w:val="16"/>
              </w:rPr>
            </w:pPr>
            <w:r w:rsidRPr="00625807">
              <w:rPr>
                <w:rFonts w:ascii="GHEA Grapalat" w:hAnsi="GHEA Grapalat"/>
                <w:color w:val="000000"/>
                <w:sz w:val="16"/>
                <w:szCs w:val="16"/>
                <w:shd w:val="clear" w:color="auto" w:fill="FFFFFF"/>
              </w:rPr>
              <w:t>Три вида: однородный, чистый, сухой - влажность не более 14,0-17,0%. 100 граммов белка 36 граммов жира, 2 грамма жира, углеводов 60 граммов. ГОСТ 7066-77. 5 кг с заводской упаковкой. Безопасность согласно гигиеническим нормам N 2-III-4.9-01-2010 и статье 8 Закона РА «О безопасности пищевых продуктов».</w:t>
            </w:r>
          </w:p>
        </w:tc>
        <w:tc>
          <w:tcPr>
            <w:tcW w:w="652" w:type="dxa"/>
            <w:gridSpan w:val="2"/>
          </w:tcPr>
          <w:p w:rsidR="00F93517" w:rsidRDefault="00F93517" w:rsidP="00F93517">
            <w:r w:rsidRPr="009A660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900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94500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105</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105</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6639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10</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15331154</w:t>
            </w:r>
          </w:p>
        </w:tc>
        <w:tc>
          <w:tcPr>
            <w:tcW w:w="1560" w:type="dxa"/>
          </w:tcPr>
          <w:p w:rsidR="00F93517" w:rsidRPr="00467DDC" w:rsidRDefault="00F93517" w:rsidP="00F93517">
            <w:pPr>
              <w:jc w:val="center"/>
            </w:pPr>
            <w:r>
              <w:t>Горох</w:t>
            </w:r>
          </w:p>
        </w:tc>
        <w:tc>
          <w:tcPr>
            <w:tcW w:w="1134" w:type="dxa"/>
          </w:tcPr>
          <w:p w:rsidR="00F93517" w:rsidRDefault="00F93517" w:rsidP="00F93517">
            <w:r w:rsidRPr="00C00393">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625807">
              <w:rPr>
                <w:rFonts w:ascii="GHEA Grapalat" w:hAnsi="GHEA Grapalat"/>
                <w:color w:val="000000"/>
                <w:sz w:val="16"/>
                <w:szCs w:val="16"/>
                <w:shd w:val="clear" w:color="auto" w:fill="FFFFFF"/>
              </w:rPr>
              <w:t>сушеный, очищенный, желтый или зеленый. 100 г белка, 21 г жира, 2 г жира, 2 г углеводов, 49 г жира. ГОСТ 6201-68. С заводской упаковкой 5 кг. Безопасность - Статья 8 гигиенических норм N 2-III-4.9-01-2010 и Закон РА «О безопасности пищевых продуктов».</w:t>
            </w:r>
          </w:p>
        </w:tc>
        <w:tc>
          <w:tcPr>
            <w:tcW w:w="652" w:type="dxa"/>
            <w:gridSpan w:val="2"/>
          </w:tcPr>
          <w:p w:rsidR="00F93517" w:rsidRDefault="00F93517" w:rsidP="00F93517">
            <w:r w:rsidRPr="009A660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500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52500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105</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105</w:t>
            </w:r>
          </w:p>
        </w:tc>
        <w:tc>
          <w:tcPr>
            <w:tcW w:w="1339" w:type="dxa"/>
          </w:tcPr>
          <w:p w:rsidR="00F93517" w:rsidRDefault="00F93517" w:rsidP="00F93517">
            <w:r w:rsidRPr="005B410F">
              <w:rPr>
                <w:sz w:val="16"/>
                <w:szCs w:val="16"/>
              </w:rPr>
              <w:t xml:space="preserve">20 календарных дней после вступления договора в силу - 15.12.2023г. По предварительному заказу </w:t>
            </w:r>
            <w:r w:rsidRPr="005B410F">
              <w:rPr>
                <w:sz w:val="16"/>
                <w:szCs w:val="16"/>
              </w:rPr>
              <w:lastRenderedPageBreak/>
              <w:t>покупателя</w:t>
            </w:r>
            <w:r w:rsidRPr="005B410F">
              <w:rPr>
                <w:rFonts w:ascii="GHEA Grapalat" w:hAnsi="GHEA Grapalat"/>
                <w:b/>
                <w:sz w:val="16"/>
                <w:szCs w:val="16"/>
              </w:rPr>
              <w:t xml:space="preserve"> </w:t>
            </w:r>
          </w:p>
        </w:tc>
      </w:tr>
      <w:tr w:rsidR="00F93517" w:rsidRPr="00DF14CF" w:rsidTr="0080042D">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lastRenderedPageBreak/>
              <w:t>11</w:t>
            </w:r>
          </w:p>
        </w:tc>
        <w:tc>
          <w:tcPr>
            <w:tcW w:w="1417" w:type="dxa"/>
            <w:vAlign w:val="bottom"/>
          </w:tcPr>
          <w:p w:rsidR="00F93517" w:rsidRDefault="00F93517" w:rsidP="00F93517">
            <w:pPr>
              <w:rPr>
                <w:rFonts w:ascii="Arial LatArm" w:hAnsi="Arial LatArm"/>
                <w:sz w:val="20"/>
                <w:szCs w:val="20"/>
              </w:rPr>
            </w:pPr>
            <w:r>
              <w:rPr>
                <w:rFonts w:ascii="Arial LatArm" w:hAnsi="Arial LatArm"/>
                <w:sz w:val="20"/>
                <w:szCs w:val="20"/>
              </w:rPr>
              <w:t>15617000</w:t>
            </w:r>
          </w:p>
        </w:tc>
        <w:tc>
          <w:tcPr>
            <w:tcW w:w="1560" w:type="dxa"/>
          </w:tcPr>
          <w:p w:rsidR="00F93517" w:rsidRPr="00467DDC" w:rsidRDefault="00F93517" w:rsidP="00F93517">
            <w:pPr>
              <w:jc w:val="center"/>
            </w:pPr>
            <w:r w:rsidRPr="00467DDC">
              <w:t>Зерна пшеницы</w:t>
            </w:r>
          </w:p>
        </w:tc>
        <w:tc>
          <w:tcPr>
            <w:tcW w:w="1134" w:type="dxa"/>
          </w:tcPr>
          <w:p w:rsidR="00F93517" w:rsidRDefault="00F93517" w:rsidP="00F93517">
            <w:r w:rsidRPr="00C00393">
              <w:t>РА или эквивалент</w:t>
            </w:r>
          </w:p>
        </w:tc>
        <w:tc>
          <w:tcPr>
            <w:tcW w:w="4104" w:type="dxa"/>
          </w:tcPr>
          <w:p w:rsidR="00F93517" w:rsidRPr="001B15B2" w:rsidRDefault="00F93517" w:rsidP="00F93517">
            <w:pPr>
              <w:pStyle w:val="HTML"/>
              <w:shd w:val="clear" w:color="auto" w:fill="F8F9FA"/>
              <w:rPr>
                <w:rFonts w:ascii="inherit" w:hAnsi="inherit"/>
                <w:color w:val="202124"/>
                <w:lang w:val="ru-RU"/>
              </w:rPr>
            </w:pPr>
            <w:r w:rsidRPr="001B15B2">
              <w:rPr>
                <w:rStyle w:val="y2iqfc"/>
                <w:rFonts w:ascii="inherit" w:hAnsi="inherit"/>
                <w:color w:val="202124"/>
                <w:lang w:val="ru-RU"/>
              </w:rPr>
              <w:t>После измельчения или дальнейшего дробления зерен пшеничных отрубей получают зерна пшеницы с шлифованными концами или шлифованные округлые зерна, влажностью не более 14%, отходными примесями не более 0,3%, приготовленными из пшеницы высшего и первого сортов, сохранностью и маркировкой по данным Правительства РА 2007г. "Технический регламент требований к зерну, его производству, хранению, переработке и использованию" и статья 8 Закона РА "О безопасности пищевых продуктов", утвержденные постановлением №22 от 11 января</w:t>
            </w:r>
          </w:p>
          <w:p w:rsidR="00F93517" w:rsidRPr="001B15B2" w:rsidRDefault="00F93517" w:rsidP="00F93517">
            <w:pPr>
              <w:jc w:val="center"/>
              <w:rPr>
                <w:rFonts w:ascii="Arial AM" w:hAnsi="Arial AM"/>
                <w:color w:val="000000"/>
                <w:sz w:val="20"/>
                <w:szCs w:val="20"/>
                <w:shd w:val="clear" w:color="auto" w:fill="FFFFFF"/>
              </w:rPr>
            </w:pPr>
          </w:p>
        </w:tc>
        <w:tc>
          <w:tcPr>
            <w:tcW w:w="652" w:type="dxa"/>
            <w:gridSpan w:val="2"/>
          </w:tcPr>
          <w:p w:rsidR="00F93517" w:rsidRDefault="00F93517" w:rsidP="00F93517">
            <w:r w:rsidRPr="00C84BA8">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67500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0042D">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12</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15619000</w:t>
            </w:r>
          </w:p>
        </w:tc>
        <w:tc>
          <w:tcPr>
            <w:tcW w:w="1560" w:type="dxa"/>
          </w:tcPr>
          <w:p w:rsidR="00F93517" w:rsidRPr="00467DDC" w:rsidRDefault="00F93517" w:rsidP="00F93517">
            <w:pPr>
              <w:jc w:val="center"/>
            </w:pPr>
            <w:r w:rsidRPr="00467DDC">
              <w:t>Гречневая крупа</w:t>
            </w:r>
          </w:p>
        </w:tc>
        <w:tc>
          <w:tcPr>
            <w:tcW w:w="1134" w:type="dxa"/>
          </w:tcPr>
          <w:p w:rsidR="00F93517" w:rsidRDefault="00F93517" w:rsidP="00F93517">
            <w:r w:rsidRPr="00C00393">
              <w:t>РА или эквивалент</w:t>
            </w:r>
          </w:p>
        </w:tc>
        <w:tc>
          <w:tcPr>
            <w:tcW w:w="4104" w:type="dxa"/>
          </w:tcPr>
          <w:p w:rsidR="00F93517" w:rsidRPr="001B15B2" w:rsidRDefault="00F93517" w:rsidP="00F93517">
            <w:pPr>
              <w:pStyle w:val="HTML"/>
              <w:shd w:val="clear" w:color="auto" w:fill="F8F9FA"/>
              <w:rPr>
                <w:rFonts w:ascii="inherit" w:hAnsi="inherit"/>
                <w:color w:val="202124"/>
                <w:sz w:val="18"/>
                <w:szCs w:val="18"/>
                <w:lang w:val="ru-RU"/>
              </w:rPr>
            </w:pPr>
            <w:r w:rsidRPr="001B15B2">
              <w:rPr>
                <w:rStyle w:val="y2iqfc"/>
                <w:rFonts w:ascii="inherit" w:hAnsi="inherit"/>
                <w:color w:val="202124"/>
                <w:sz w:val="18"/>
                <w:szCs w:val="18"/>
                <w:lang w:val="ru-RU"/>
              </w:rPr>
              <w:t>Получают из зерна бука, влажность зерна не более 15%, фасовка в мешки не более 50 кг.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p w:rsidR="00F93517" w:rsidRPr="001B15B2" w:rsidRDefault="00F93517" w:rsidP="00F93517">
            <w:pPr>
              <w:jc w:val="center"/>
              <w:rPr>
                <w:rFonts w:ascii="Arial AM" w:hAnsi="Arial AM"/>
                <w:color w:val="000000"/>
                <w:sz w:val="18"/>
                <w:szCs w:val="18"/>
                <w:shd w:val="clear" w:color="auto" w:fill="FFFFFF"/>
              </w:rPr>
            </w:pPr>
          </w:p>
        </w:tc>
        <w:tc>
          <w:tcPr>
            <w:tcW w:w="652" w:type="dxa"/>
            <w:gridSpan w:val="2"/>
          </w:tcPr>
          <w:p w:rsidR="00F93517" w:rsidRDefault="00F93517" w:rsidP="00F93517">
            <w:r w:rsidRPr="00C84BA8">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36000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80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80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AC0FE0">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13</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03142510</w:t>
            </w:r>
          </w:p>
        </w:tc>
        <w:tc>
          <w:tcPr>
            <w:tcW w:w="1560" w:type="dxa"/>
          </w:tcPr>
          <w:p w:rsidR="000263D3" w:rsidRPr="00467DDC" w:rsidRDefault="000263D3" w:rsidP="000263D3">
            <w:pPr>
              <w:jc w:val="center"/>
            </w:pPr>
            <w:r w:rsidRPr="00467DDC">
              <w:t>яйцо 01 сорт</w:t>
            </w:r>
          </w:p>
        </w:tc>
        <w:tc>
          <w:tcPr>
            <w:tcW w:w="1134" w:type="dxa"/>
          </w:tcPr>
          <w:p w:rsidR="000263D3" w:rsidRDefault="000263D3" w:rsidP="000263D3">
            <w:r w:rsidRPr="000003CC">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000000"/>
                <w:sz w:val="16"/>
                <w:szCs w:val="16"/>
                <w:shd w:val="clear" w:color="auto" w:fill="FFFFFF"/>
              </w:rPr>
              <w:t xml:space="preserve">Яйца </w:t>
            </w:r>
            <w:r w:rsidRPr="00625807">
              <w:rPr>
                <w:rFonts w:ascii="Calibri" w:hAnsi="Calibri" w:cs="Calibri"/>
                <w:color w:val="000000"/>
                <w:sz w:val="16"/>
                <w:szCs w:val="16"/>
                <w:shd w:val="clear" w:color="auto" w:fill="FFFFFF"/>
              </w:rPr>
              <w:t> </w:t>
            </w:r>
            <w:r w:rsidRPr="00625807">
              <w:rPr>
                <w:rFonts w:ascii="GHEA Grapalat" w:hAnsi="GHEA Grapalat"/>
                <w:color w:val="000000"/>
                <w:sz w:val="16"/>
                <w:szCs w:val="16"/>
                <w:shd w:val="clear" w:color="auto" w:fill="FFFFFF"/>
              </w:rPr>
              <w:t xml:space="preserve"> </w:t>
            </w:r>
            <w:r w:rsidRPr="00862409">
              <w:rPr>
                <w:rFonts w:ascii="GHEA Grapalat" w:hAnsi="GHEA Grapalat"/>
                <w:color w:val="000000"/>
                <w:sz w:val="16"/>
                <w:szCs w:val="16"/>
                <w:shd w:val="clear" w:color="auto" w:fill="FFFFFF"/>
              </w:rPr>
              <w:t xml:space="preserve">70 </w:t>
            </w:r>
            <w:r>
              <w:rPr>
                <w:rFonts w:ascii="GHEA Grapalat" w:hAnsi="GHEA Grapalat"/>
                <w:color w:val="000000"/>
                <w:sz w:val="16"/>
                <w:szCs w:val="16"/>
                <w:shd w:val="clear" w:color="auto" w:fill="FFFFFF"/>
                <w:lang w:val="en-US"/>
              </w:rPr>
              <w:t>g</w:t>
            </w:r>
            <w:r w:rsidRPr="00862409">
              <w:rPr>
                <w:rFonts w:ascii="GHEA Grapalat" w:hAnsi="GHEA Grapalat"/>
                <w:color w:val="000000"/>
                <w:sz w:val="16"/>
                <w:szCs w:val="16"/>
                <w:shd w:val="clear" w:color="auto" w:fill="FFFFFF"/>
              </w:rPr>
              <w:t xml:space="preserve"> </w:t>
            </w:r>
            <w:r w:rsidRPr="00625807">
              <w:rPr>
                <w:rFonts w:ascii="GHEA Grapalat" w:hAnsi="GHEA Grapalat"/>
                <w:color w:val="000000"/>
                <w:sz w:val="16"/>
                <w:szCs w:val="16"/>
                <w:shd w:val="clear" w:color="auto" w:fill="FFFFFF"/>
              </w:rPr>
              <w:t xml:space="preserve">, 1-го сорта, отсортированные по яичной массе, срок годности диетических яиц - не более 15 дней, срок годности яиц 25 дней, в </w:t>
            </w:r>
            <w:r w:rsidRPr="00625807">
              <w:rPr>
                <w:rFonts w:ascii="Calibri" w:hAnsi="Calibri" w:cs="Calibri"/>
                <w:color w:val="000000"/>
                <w:sz w:val="16"/>
                <w:szCs w:val="16"/>
                <w:shd w:val="clear" w:color="auto" w:fill="FFFFFF"/>
              </w:rPr>
              <w:t> </w:t>
            </w:r>
            <w:r w:rsidRPr="00625807">
              <w:rPr>
                <w:rFonts w:ascii="GHEA Grapalat" w:hAnsi="GHEA Grapalat"/>
                <w:color w:val="000000"/>
                <w:sz w:val="16"/>
                <w:szCs w:val="16"/>
                <w:shd w:val="clear" w:color="auto" w:fill="FFFFFF"/>
              </w:rPr>
              <w:t xml:space="preserve">холодильнике </w:t>
            </w:r>
            <w:r w:rsidRPr="00625807">
              <w:rPr>
                <w:rFonts w:ascii="Calibri" w:hAnsi="Calibri" w:cs="Calibri"/>
                <w:color w:val="000000"/>
                <w:sz w:val="16"/>
                <w:szCs w:val="16"/>
                <w:shd w:val="clear" w:color="auto" w:fill="FFFFFF"/>
              </w:rPr>
              <w:t> </w:t>
            </w:r>
            <w:r w:rsidRPr="00625807">
              <w:rPr>
                <w:rFonts w:ascii="GHEA Grapalat" w:hAnsi="GHEA Grapalat"/>
                <w:color w:val="000000"/>
                <w:sz w:val="16"/>
                <w:szCs w:val="16"/>
                <w:shd w:val="clear" w:color="auto" w:fill="FFFFFF"/>
              </w:rPr>
              <w:t>- 120 дней, AST 182-2012 , Безопасность и маркировка в соответствии с Постановлением Правительства РА № 1438-N от 29 сентября 2011 года «Об утверждении Технического регламента о яйцах и яйцах» и «Статьей 8 Закона РА о безопасности пищевых продуктов  не менее чем 90 %.</w:t>
            </w:r>
          </w:p>
        </w:tc>
        <w:tc>
          <w:tcPr>
            <w:tcW w:w="652" w:type="dxa"/>
            <w:gridSpan w:val="2"/>
            <w:vAlign w:val="bottom"/>
          </w:tcPr>
          <w:p w:rsidR="000263D3" w:rsidRDefault="00F93517" w:rsidP="00F93517">
            <w:pPr>
              <w:rPr>
                <w:rFonts w:ascii="Arial LatArm" w:hAnsi="Arial LatArm"/>
                <w:sz w:val="20"/>
                <w:szCs w:val="20"/>
              </w:rPr>
            </w:pPr>
            <w:r>
              <w:rPr>
                <w:rFonts w:ascii="Sylfaen" w:hAnsi="Sylfaen" w:cs="Sylfaen"/>
                <w:sz w:val="20"/>
                <w:szCs w:val="20"/>
              </w:rPr>
              <w:t>веш</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75</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202500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2700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2700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323C9D">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14</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15111120</w:t>
            </w:r>
          </w:p>
        </w:tc>
        <w:tc>
          <w:tcPr>
            <w:tcW w:w="1560" w:type="dxa"/>
          </w:tcPr>
          <w:p w:rsidR="00F93517" w:rsidRPr="00467DDC" w:rsidRDefault="00F93517" w:rsidP="00F93517">
            <w:pPr>
              <w:jc w:val="center"/>
            </w:pPr>
            <w:r w:rsidRPr="00467DDC">
              <w:t>говядина</w:t>
            </w:r>
          </w:p>
        </w:tc>
        <w:tc>
          <w:tcPr>
            <w:tcW w:w="1134" w:type="dxa"/>
          </w:tcPr>
          <w:p w:rsidR="00F93517" w:rsidRDefault="00F93517" w:rsidP="00F93517">
            <w:r w:rsidRPr="000003CC">
              <w:t>РА или эквивалент</w:t>
            </w:r>
          </w:p>
        </w:tc>
        <w:tc>
          <w:tcPr>
            <w:tcW w:w="4104" w:type="dxa"/>
          </w:tcPr>
          <w:p w:rsidR="00F93517" w:rsidRPr="001B15B2" w:rsidRDefault="00F93517" w:rsidP="00F93517">
            <w:pPr>
              <w:jc w:val="center"/>
              <w:rPr>
                <w:rFonts w:ascii="Arial AM" w:hAnsi="Arial AM"/>
                <w:color w:val="000000"/>
                <w:sz w:val="20"/>
                <w:szCs w:val="20"/>
                <w:shd w:val="clear" w:color="auto" w:fill="FFFFFF"/>
                <w:lang w:val="hy-AM"/>
              </w:rPr>
            </w:pPr>
          </w:p>
          <w:p w:rsidR="00F93517" w:rsidRPr="00862409" w:rsidRDefault="00F93517" w:rsidP="00F93517">
            <w:pPr>
              <w:pStyle w:val="HTML"/>
              <w:shd w:val="clear" w:color="auto" w:fill="F8F9FA"/>
              <w:rPr>
                <w:rStyle w:val="y2iqfc"/>
                <w:rFonts w:ascii="inherit" w:hAnsi="inherit"/>
                <w:color w:val="202124"/>
                <w:lang w:val="ru-RU"/>
              </w:rPr>
            </w:pPr>
            <w:r w:rsidRPr="001B15B2">
              <w:rPr>
                <w:rStyle w:val="y2iqfc"/>
                <w:rFonts w:ascii="inherit" w:hAnsi="inherit"/>
                <w:color w:val="202124"/>
                <w:lang w:val="ru-RU"/>
              </w:rPr>
              <w:t xml:space="preserve">Мясо говядины местного мягкого / только боенского происхождения Мороженое, мягкое мясо говядины без костей, с развитой мускулатурой, хранящееся в температурном режиме от 0°С до 4°С не более 6 часов, </w:t>
            </w:r>
            <w:r w:rsidRPr="001B15B2">
              <w:rPr>
                <w:rStyle w:val="y2iqfc"/>
                <w:rFonts w:ascii="inherit" w:hAnsi="inherit"/>
                <w:color w:val="202124"/>
              </w:rPr>
              <w:t>I</w:t>
            </w:r>
            <w:r w:rsidRPr="001B15B2">
              <w:rPr>
                <w:rStyle w:val="y2iqfc"/>
                <w:rFonts w:ascii="inherit" w:hAnsi="inherit"/>
                <w:color w:val="202124"/>
                <w:lang w:val="ru-RU"/>
              </w:rPr>
              <w:t xml:space="preserve"> упитанности, поверхность замороженного мяса должна быть влажной, костной и </w:t>
            </w:r>
            <w:r w:rsidRPr="001B15B2">
              <w:rPr>
                <w:rStyle w:val="y2iqfc"/>
                <w:rFonts w:ascii="inherit" w:hAnsi="inherit"/>
                <w:color w:val="202124"/>
                <w:lang w:val="ru-RU"/>
              </w:rPr>
              <w:lastRenderedPageBreak/>
              <w:t xml:space="preserve">соотношение мяса - 0 % и 100 % соответственно.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w:t>
            </w:r>
            <w:r w:rsidRPr="00862409">
              <w:rPr>
                <w:rStyle w:val="y2iqfc"/>
                <w:rFonts w:ascii="inherit" w:hAnsi="inherit"/>
                <w:color w:val="202124"/>
                <w:lang w:val="ru-RU"/>
              </w:rPr>
              <w:t>АСТ 342-2011.</w:t>
            </w:r>
          </w:p>
          <w:p w:rsidR="00F93517" w:rsidRPr="00862409" w:rsidRDefault="00F93517" w:rsidP="00F93517">
            <w:pPr>
              <w:pStyle w:val="HTML"/>
              <w:shd w:val="clear" w:color="auto" w:fill="F8F9FA"/>
              <w:rPr>
                <w:rStyle w:val="y2iqfc"/>
                <w:rFonts w:ascii="inherit" w:hAnsi="inherit"/>
                <w:color w:val="202124"/>
                <w:lang w:val="ru-RU"/>
              </w:rPr>
            </w:pPr>
          </w:p>
          <w:p w:rsidR="00F93517" w:rsidRPr="00862409" w:rsidRDefault="00F93517" w:rsidP="00F93517">
            <w:pPr>
              <w:pStyle w:val="HTML"/>
              <w:shd w:val="clear" w:color="auto" w:fill="F8F9FA"/>
              <w:rPr>
                <w:rStyle w:val="y2iqfc"/>
                <w:rFonts w:ascii="inherit" w:hAnsi="inherit"/>
                <w:color w:val="202124"/>
                <w:lang w:val="ru-RU"/>
              </w:rPr>
            </w:pPr>
            <w:r w:rsidRPr="00862409">
              <w:rPr>
                <w:rStyle w:val="y2iqfc"/>
                <w:rFonts w:ascii="inherit" w:hAnsi="inherit"/>
                <w:color w:val="202124"/>
                <w:lang w:val="ru-RU"/>
              </w:rPr>
              <w:t>Остаточный срок годности не менее 60%.</w:t>
            </w:r>
          </w:p>
          <w:p w:rsidR="00F93517" w:rsidRPr="001B15B2" w:rsidRDefault="00F93517" w:rsidP="00F93517">
            <w:pPr>
              <w:pStyle w:val="HTML"/>
              <w:shd w:val="clear" w:color="auto" w:fill="F8F9FA"/>
              <w:rPr>
                <w:rFonts w:ascii="inherit" w:hAnsi="inherit"/>
                <w:color w:val="202124"/>
                <w:lang w:val="ru-RU"/>
              </w:rPr>
            </w:pPr>
            <w:r w:rsidRPr="001B15B2">
              <w:rPr>
                <w:rStyle w:val="y2iqfc"/>
                <w:rFonts w:ascii="inherit" w:hAnsi="inherit"/>
                <w:color w:val="202124"/>
                <w:lang w:val="ru-RU"/>
              </w:rPr>
              <w:t>Обязательные условия: перевозка только автотранспортом с соответствующим разрешением Государственной транспортной службы РА.</w:t>
            </w:r>
          </w:p>
          <w:p w:rsidR="00F93517" w:rsidRPr="001B15B2" w:rsidRDefault="00F93517" w:rsidP="00F93517">
            <w:pPr>
              <w:jc w:val="center"/>
              <w:rPr>
                <w:rFonts w:ascii="Arial AM" w:hAnsi="Arial AM"/>
                <w:color w:val="000000"/>
                <w:sz w:val="20"/>
                <w:szCs w:val="20"/>
                <w:shd w:val="clear" w:color="auto" w:fill="FFFFFF"/>
              </w:rPr>
            </w:pPr>
          </w:p>
          <w:p w:rsidR="00F93517" w:rsidRPr="001B15B2" w:rsidRDefault="00F93517" w:rsidP="00F93517">
            <w:pPr>
              <w:rPr>
                <w:rFonts w:ascii="Arial AM" w:hAnsi="Arial AM"/>
                <w:color w:val="000000"/>
                <w:sz w:val="20"/>
                <w:szCs w:val="20"/>
                <w:shd w:val="clear" w:color="auto" w:fill="FFFFFF"/>
                <w:lang w:val="hy-AM"/>
              </w:rPr>
            </w:pPr>
          </w:p>
        </w:tc>
        <w:tc>
          <w:tcPr>
            <w:tcW w:w="652" w:type="dxa"/>
            <w:gridSpan w:val="2"/>
          </w:tcPr>
          <w:p w:rsidR="00F93517" w:rsidRDefault="00F93517" w:rsidP="00F93517">
            <w:r w:rsidRPr="004F5755">
              <w:rPr>
                <w:rFonts w:ascii="Sylfaen" w:hAnsi="Sylfaen" w:cs="Sylfaen"/>
                <w:sz w:val="20"/>
                <w:szCs w:val="20"/>
              </w:rPr>
              <w:lastRenderedPageBreak/>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4000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1080000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270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270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323C9D">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lastRenderedPageBreak/>
              <w:t>15</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15112160</w:t>
            </w:r>
          </w:p>
        </w:tc>
        <w:tc>
          <w:tcPr>
            <w:tcW w:w="1560" w:type="dxa"/>
          </w:tcPr>
          <w:p w:rsidR="00F93517" w:rsidRPr="00467DDC" w:rsidRDefault="00F93517" w:rsidP="00F93517">
            <w:pPr>
              <w:jc w:val="center"/>
            </w:pPr>
            <w:r w:rsidRPr="00BF73CF">
              <w:t>куриная грудка</w:t>
            </w:r>
          </w:p>
        </w:tc>
        <w:tc>
          <w:tcPr>
            <w:tcW w:w="1134" w:type="dxa"/>
          </w:tcPr>
          <w:p w:rsidR="00F93517" w:rsidRDefault="00F93517" w:rsidP="00F93517">
            <w:r w:rsidRPr="000003CC">
              <w:t>РА или эквивалент</w:t>
            </w:r>
          </w:p>
        </w:tc>
        <w:tc>
          <w:tcPr>
            <w:tcW w:w="4104" w:type="dxa"/>
            <w:vAlign w:val="center"/>
          </w:tcPr>
          <w:p w:rsidR="00F93517" w:rsidRPr="00625807" w:rsidRDefault="00F93517" w:rsidP="00F93517">
            <w:pPr>
              <w:rPr>
                <w:rFonts w:ascii="GHEA Grapalat" w:hAnsi="GHEA Grapalat"/>
                <w:sz w:val="16"/>
                <w:szCs w:val="16"/>
              </w:rPr>
            </w:pPr>
            <w:r w:rsidRPr="00625807">
              <w:rPr>
                <w:rFonts w:ascii="GHEA Grapalat" w:hAnsi="GHEA Grapalat"/>
                <w:color w:val="333333"/>
                <w:sz w:val="16"/>
                <w:szCs w:val="16"/>
                <w:shd w:val="clear" w:color="auto" w:fill="FFFFFF"/>
              </w:rPr>
              <w:t xml:space="preserve"> куриное мясо, цельное, типа бройлера, без кишок, чистое, бескровное, без запахов, полиэтиленовая заводская упаковка.</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1919 года.</w:t>
            </w:r>
          </w:p>
        </w:tc>
        <w:tc>
          <w:tcPr>
            <w:tcW w:w="652" w:type="dxa"/>
            <w:gridSpan w:val="2"/>
          </w:tcPr>
          <w:p w:rsidR="00F93517" w:rsidRDefault="00F93517" w:rsidP="00F93517">
            <w:r w:rsidRPr="004F5755">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2800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560000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200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200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323C9D">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16</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15541200</w:t>
            </w:r>
          </w:p>
        </w:tc>
        <w:tc>
          <w:tcPr>
            <w:tcW w:w="1560" w:type="dxa"/>
          </w:tcPr>
          <w:p w:rsidR="00F93517" w:rsidRPr="00467DDC" w:rsidRDefault="00F93517" w:rsidP="00F93517">
            <w:pPr>
              <w:jc w:val="center"/>
            </w:pPr>
            <w:r w:rsidRPr="00467DDC">
              <w:t>Сыр Чанах</w:t>
            </w:r>
          </w:p>
        </w:tc>
        <w:tc>
          <w:tcPr>
            <w:tcW w:w="1134" w:type="dxa"/>
          </w:tcPr>
          <w:p w:rsidR="00F93517" w:rsidRDefault="00F93517" w:rsidP="00F93517">
            <w:r w:rsidRPr="00695FDA">
              <w:t>РА или эквивалент</w:t>
            </w:r>
          </w:p>
        </w:tc>
        <w:tc>
          <w:tcPr>
            <w:tcW w:w="4104" w:type="dxa"/>
          </w:tcPr>
          <w:p w:rsidR="00F93517" w:rsidRPr="00F5713D" w:rsidRDefault="00F93517" w:rsidP="00F93517">
            <w:pPr>
              <w:jc w:val="center"/>
              <w:rPr>
                <w:rFonts w:ascii="GHEA Grapalat" w:hAnsi="GHEA Grapalat"/>
                <w:sz w:val="16"/>
                <w:szCs w:val="16"/>
                <w:lang w:eastAsia="en-US" w:bidi="ar-SA"/>
              </w:rPr>
            </w:pPr>
            <w:r w:rsidRPr="00F5713D">
              <w:rPr>
                <w:rFonts w:ascii="GHEA Grapalat" w:hAnsi="GHEA Grapalat"/>
                <w:sz w:val="16"/>
                <w:szCs w:val="16"/>
                <w:lang w:eastAsia="en-US" w:bidi="ar-SA"/>
              </w:rPr>
              <w:t>Сыр твердый, из коровьего молока, рассольный, от белого до светло-желтого цвета, с глазками разного размера и формы, в заводской упаковке. 46 % жира, согласно «АСТ378-2016»</w:t>
            </w:r>
          </w:p>
          <w:p w:rsidR="00F93517" w:rsidRPr="00F5713D" w:rsidRDefault="00F93517" w:rsidP="00F93517">
            <w:pPr>
              <w:jc w:val="center"/>
              <w:rPr>
                <w:rFonts w:ascii="GHEA Grapalat" w:hAnsi="GHEA Grapalat"/>
                <w:sz w:val="16"/>
                <w:szCs w:val="16"/>
                <w:lang w:eastAsia="en-US" w:bidi="ar-SA"/>
              </w:rPr>
            </w:pPr>
            <w:r w:rsidRPr="00F5713D">
              <w:rPr>
                <w:rFonts w:ascii="GHEA Grapalat" w:hAnsi="GHEA Grapalat"/>
                <w:sz w:val="16"/>
                <w:szCs w:val="16"/>
                <w:lang w:eastAsia="en-US" w:bidi="ar-SA"/>
              </w:rPr>
              <w:t>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(МУ ТС 021/2011) Комиссии Таможенного союза 9 декабря 2011 г. «О маркировке пищевых продуктов» (ТС 022/2011), утв. Постановлением Комиссии Таможенного союза № 881 « О безопасности упаковки» (ТС 005/2011), утв. Постановлением № 769 от 16 августа 2011 г. ( ТС 005/2011) Технический регламент Таможенного союза , Технический регламент Евразийской экономической комиссии «О безопасности молока и молочной продукции» (МУ ТС 033/2013), статья 9 Закона РА «О безопасности пищевых продуктов», утвержденного Решением Совета № № 67 от 09.10.2013 и маркироваться единым знаком для обращения на территории Евразийского экономического союза. Этикетка: разборчиво.</w:t>
            </w:r>
          </w:p>
          <w:p w:rsidR="00F93517" w:rsidRPr="00F5713D" w:rsidRDefault="00F93517" w:rsidP="00F93517">
            <w:pPr>
              <w:jc w:val="center"/>
              <w:rPr>
                <w:rFonts w:ascii="GHEA Grapalat" w:hAnsi="GHEA Grapalat"/>
                <w:sz w:val="20"/>
                <w:lang w:eastAsia="en-US" w:bidi="ar-SA"/>
              </w:rPr>
            </w:pPr>
            <w:r w:rsidRPr="00F5713D">
              <w:rPr>
                <w:rFonts w:ascii="GHEA Grapalat" w:hAnsi="GHEA Grapalat"/>
                <w:sz w:val="16"/>
                <w:szCs w:val="16"/>
                <w:lang w:eastAsia="en-US" w:bidi="ar-SA"/>
              </w:rPr>
              <w:lastRenderedPageBreak/>
              <w:t>Изделие должно соответствовать техническим условиям, утвержденным для вида изделия.</w:t>
            </w:r>
          </w:p>
        </w:tc>
        <w:tc>
          <w:tcPr>
            <w:tcW w:w="652" w:type="dxa"/>
            <w:gridSpan w:val="2"/>
          </w:tcPr>
          <w:p w:rsidR="00F93517" w:rsidRDefault="00F93517" w:rsidP="00F93517">
            <w:r w:rsidRPr="004F5755">
              <w:rPr>
                <w:rFonts w:ascii="Sylfaen" w:hAnsi="Sylfaen" w:cs="Sylfaen"/>
                <w:sz w:val="20"/>
                <w:szCs w:val="20"/>
              </w:rPr>
              <w:lastRenderedPageBreak/>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2500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175000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70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70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17</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15511200</w:t>
            </w:r>
          </w:p>
        </w:tc>
        <w:tc>
          <w:tcPr>
            <w:tcW w:w="1560" w:type="dxa"/>
          </w:tcPr>
          <w:p w:rsidR="000263D3" w:rsidRPr="00467DDC" w:rsidRDefault="000263D3" w:rsidP="000263D3">
            <w:pPr>
              <w:jc w:val="center"/>
            </w:pPr>
            <w:r w:rsidRPr="00467DDC">
              <w:t>молоко</w:t>
            </w:r>
          </w:p>
        </w:tc>
        <w:tc>
          <w:tcPr>
            <w:tcW w:w="1134" w:type="dxa"/>
          </w:tcPr>
          <w:p w:rsidR="000263D3" w:rsidRDefault="000263D3" w:rsidP="000263D3">
            <w:r w:rsidRPr="00695FDA">
              <w:t>РА или эквивалент</w:t>
            </w:r>
          </w:p>
        </w:tc>
        <w:tc>
          <w:tcPr>
            <w:tcW w:w="4104" w:type="dxa"/>
          </w:tcPr>
          <w:p w:rsidR="000263D3" w:rsidRPr="00F5713D" w:rsidRDefault="000263D3" w:rsidP="000263D3">
            <w:pPr>
              <w:jc w:val="center"/>
              <w:rPr>
                <w:rFonts w:ascii="GHEA Grapalat" w:hAnsi="GHEA Grapalat"/>
                <w:sz w:val="16"/>
                <w:szCs w:val="16"/>
                <w:lang w:eastAsia="en-US" w:bidi="ar-SA"/>
              </w:rPr>
            </w:pPr>
            <w:r w:rsidRPr="00F5713D">
              <w:rPr>
                <w:rFonts w:ascii="GHEA Grapalat" w:hAnsi="GHEA Grapalat"/>
                <w:sz w:val="16"/>
                <w:szCs w:val="16"/>
                <w:lang w:eastAsia="en-US" w:bidi="ar-SA"/>
              </w:rPr>
              <w:t>Молоко коровье чистое пастеризованное 3% жирности, кислотностью не более 21Т, расфасованное в герметичную потребительскую тару емкостью 1 л ГОСТ 13277-79.</w:t>
            </w:r>
          </w:p>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 xml:space="preserve">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(МУ ТС 021/2011) Комиссии Таможенного союза 9 декабря 2011 г. «О маркировке пищевых продуктов» (ТС 022/2011), утв. Постановлением Комиссии Таможенного союза № 881 «О безопасности упаковки» (ТС 005/2011), утв. Постановлением № 769 от 16 августа 2011 г. ( ТС 005/2011) Технический регламент Таможенного союза, Технический регламент Евразийской экономической комиссии «О безопасности молока и молочной продукции» (МУ ТС 033/2013), статья 9 Закона РА «О безопасности пищевых продуктов», утвержденного Решением Совета № № 67 от 09.10.2013 и маркироваться единым знаком для обращения на территории Евразийского экономического союза. Этикетка: разборчиво. </w:t>
            </w:r>
            <w:r w:rsidRPr="00F5713D">
              <w:rPr>
                <w:rFonts w:ascii="GHEA Grapalat" w:hAnsi="GHEA Grapalat" w:cs="Sylfaen"/>
                <w:sz w:val="16"/>
                <w:szCs w:val="16"/>
                <w:lang w:eastAsia="en-US" w:bidi="ar-SA"/>
              </w:rPr>
              <w:t xml:space="preserve">правоостаточныйпериоднетменьшечем </w:t>
            </w:r>
            <w:r w:rsidRPr="00F5713D">
              <w:rPr>
                <w:rFonts w:ascii="GHEA Grapalat" w:hAnsi="GHEA Grapalat"/>
                <w:sz w:val="16"/>
                <w:szCs w:val="16"/>
                <w:lang w:eastAsia="en-US" w:bidi="ar-SA"/>
              </w:rPr>
              <w:t>90%.</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литр</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550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159500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290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290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18</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15551600</w:t>
            </w:r>
          </w:p>
        </w:tc>
        <w:tc>
          <w:tcPr>
            <w:tcW w:w="1560" w:type="dxa"/>
          </w:tcPr>
          <w:p w:rsidR="000263D3" w:rsidRPr="00467DDC" w:rsidRDefault="000263D3" w:rsidP="000263D3">
            <w:pPr>
              <w:jc w:val="center"/>
            </w:pPr>
            <w:r w:rsidRPr="00467DDC">
              <w:t>йогурт</w:t>
            </w:r>
          </w:p>
        </w:tc>
        <w:tc>
          <w:tcPr>
            <w:tcW w:w="1134" w:type="dxa"/>
          </w:tcPr>
          <w:p w:rsidR="000263D3" w:rsidRDefault="000263D3" w:rsidP="000263D3">
            <w:r w:rsidRPr="00695FDA">
              <w:t>РА или эквивалент</w:t>
            </w:r>
          </w:p>
        </w:tc>
        <w:tc>
          <w:tcPr>
            <w:tcW w:w="4104" w:type="dxa"/>
          </w:tcPr>
          <w:p w:rsidR="000263D3" w:rsidRPr="00F5713D" w:rsidRDefault="000263D3" w:rsidP="000263D3">
            <w:pPr>
              <w:jc w:val="center"/>
              <w:rPr>
                <w:rFonts w:ascii="GHEA Grapalat" w:hAnsi="GHEA Grapalat"/>
                <w:sz w:val="16"/>
                <w:szCs w:val="16"/>
                <w:lang w:eastAsia="en-US" w:bidi="ar-SA"/>
              </w:rPr>
            </w:pPr>
            <w:r w:rsidRPr="00F5713D">
              <w:rPr>
                <w:rFonts w:ascii="GHEA Grapalat" w:hAnsi="GHEA Grapalat"/>
                <w:sz w:val="16"/>
                <w:szCs w:val="16"/>
                <w:lang w:eastAsia="en-US" w:bidi="ar-SA"/>
              </w:rPr>
              <w:t>. Изготовлен из чистого коровьего молока, густое однородное твердое вещество без выделения сыворотки и газообразования, цвет молочно-белый или слегка кремовый, однородный по массе, массовая доля чистого молочного масла 3,2%, кислотность (90-140)оТ,</w:t>
            </w:r>
          </w:p>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 xml:space="preserve">Безопасность, маркировка и упаковка - пищевые продукты подлежат подтверждению соответствия в соответствии с Решением Комиссии Таможенного союза от 09.12.2011 № 880 «О безопасности пищевых продуктов» (МУ ТС 021/2011) Комиссии Таможенного союза 9 декабря 2011 г. «О маркировке пищевых продуктов» (ТС 022/2011), утв. Постановлением Комиссии Таможенного союза № 881 «О безопасности упаковки» (ТС 005/2011), утв. Постановлением № 769 от 16 августа 2011 г. ( ТС 005/2011) Технический регламент Таможенного союза, Технический регламент Евразийской экономической комиссии «О безопасности молока и молочной продукции» (МУ ТС 033/2013), статья 9 </w:t>
            </w:r>
            <w:r w:rsidRPr="00F5713D">
              <w:rPr>
                <w:rFonts w:ascii="GHEA Grapalat" w:hAnsi="GHEA Grapalat"/>
                <w:sz w:val="16"/>
                <w:szCs w:val="16"/>
                <w:lang w:eastAsia="en-US" w:bidi="ar-SA"/>
              </w:rPr>
              <w:lastRenderedPageBreak/>
              <w:t xml:space="preserve">Закона РА «О безопасности пищевых продуктов», утвержденного Решением Совета № № 67 от 09.10.2013 и маркироваться единым знаком для обращения на территории Евразийского экономического союза. Этикетка: разборчиво. </w:t>
            </w:r>
            <w:r w:rsidRPr="00F5713D">
              <w:rPr>
                <w:rFonts w:ascii="GHEA Grapalat" w:hAnsi="GHEA Grapalat" w:cs="Sylfaen"/>
                <w:sz w:val="16"/>
                <w:szCs w:val="16"/>
                <w:lang w:eastAsia="en-US" w:bidi="ar-SA"/>
              </w:rPr>
              <w:t xml:space="preserve">правоостаточныйпериоднетменьшечем </w:t>
            </w:r>
            <w:r w:rsidRPr="00F5713D">
              <w:rPr>
                <w:rFonts w:ascii="GHEA Grapalat" w:hAnsi="GHEA Grapalat"/>
                <w:sz w:val="16"/>
                <w:szCs w:val="16"/>
                <w:lang w:eastAsia="en-US" w:bidi="ar-SA"/>
              </w:rPr>
              <w:t>90%.</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lastRenderedPageBreak/>
              <w:t>каробка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650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292500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434E86">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19</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15512000</w:t>
            </w:r>
          </w:p>
        </w:tc>
        <w:tc>
          <w:tcPr>
            <w:tcW w:w="1560" w:type="dxa"/>
          </w:tcPr>
          <w:p w:rsidR="000263D3" w:rsidRPr="00467DDC" w:rsidRDefault="000263D3" w:rsidP="000263D3">
            <w:pPr>
              <w:jc w:val="center"/>
            </w:pPr>
            <w:r w:rsidRPr="00467DDC">
              <w:t>сметана</w:t>
            </w:r>
          </w:p>
        </w:tc>
        <w:tc>
          <w:tcPr>
            <w:tcW w:w="1134" w:type="dxa"/>
          </w:tcPr>
          <w:p w:rsidR="000263D3" w:rsidRDefault="000263D3" w:rsidP="000263D3">
            <w:r w:rsidRPr="0037573A">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000000"/>
                <w:sz w:val="16"/>
                <w:szCs w:val="16"/>
                <w:shd w:val="clear" w:color="auto" w:fill="FFFFFF"/>
              </w:rPr>
              <w:t xml:space="preserve"> Изготовлен из свежего коровьего молока, жирность 18%, нормализована по сливкам, изготовлена </w:t>
            </w:r>
            <w:r w:rsidRPr="00625807">
              <w:rPr>
                <w:rFonts w:ascii="Cambria Math" w:hAnsi="Cambria Math" w:cs="Cambria Math"/>
                <w:color w:val="000000"/>
                <w:sz w:val="16"/>
                <w:szCs w:val="16"/>
                <w:shd w:val="clear" w:color="auto" w:fill="FFFFFF"/>
              </w:rPr>
              <w:t>​​</w:t>
            </w:r>
            <w:r w:rsidRPr="00625807">
              <w:rPr>
                <w:rFonts w:ascii="GHEA Grapalat" w:hAnsi="GHEA Grapalat"/>
                <w:color w:val="000000"/>
                <w:sz w:val="16"/>
                <w:szCs w:val="16"/>
                <w:shd w:val="clear" w:color="auto" w:fill="FFFFFF"/>
              </w:rPr>
              <w:t>из молочной кислоты, кислотность: 65-100 т, в пластиковых контейнерах по 400 г, безопасность: N 2-III-4.9-01-2003 (Русский СанПин) 2.3.2-10 Статья 9 Закона РА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веш</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670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167500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20</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15511600</w:t>
            </w:r>
          </w:p>
        </w:tc>
        <w:tc>
          <w:tcPr>
            <w:tcW w:w="1560" w:type="dxa"/>
          </w:tcPr>
          <w:p w:rsidR="000263D3" w:rsidRPr="00467DDC" w:rsidRDefault="000263D3" w:rsidP="000263D3">
            <w:pPr>
              <w:jc w:val="center"/>
            </w:pPr>
            <w:r w:rsidRPr="00467DDC">
              <w:t>сгущенное молоко</w:t>
            </w:r>
          </w:p>
        </w:tc>
        <w:tc>
          <w:tcPr>
            <w:tcW w:w="1134" w:type="dxa"/>
          </w:tcPr>
          <w:p w:rsidR="000263D3" w:rsidRDefault="000263D3" w:rsidP="000263D3">
            <w:r w:rsidRPr="0037573A">
              <w:t>РА или эквивалент</w:t>
            </w:r>
          </w:p>
        </w:tc>
        <w:tc>
          <w:tcPr>
            <w:tcW w:w="4104" w:type="dxa"/>
          </w:tcPr>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Молоко сгущенное с сахаром, влажность не более 26,5%, сахароза не менее 43,5%, массовая доля сухих веществ молока не менее 28,5%, кислотность не более 48 0Т, срок годности оставшийся срок с момента поставки не менее чем 70%.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веш</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700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105000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261138">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21</w:t>
            </w:r>
          </w:p>
        </w:tc>
        <w:tc>
          <w:tcPr>
            <w:tcW w:w="1417" w:type="dxa"/>
            <w:vAlign w:val="bottom"/>
          </w:tcPr>
          <w:p w:rsidR="00F93517" w:rsidRDefault="00F93517" w:rsidP="00F93517">
            <w:pPr>
              <w:rPr>
                <w:rFonts w:ascii="Arial LatArm" w:hAnsi="Arial LatArm"/>
                <w:sz w:val="20"/>
                <w:szCs w:val="20"/>
              </w:rPr>
            </w:pPr>
            <w:r>
              <w:rPr>
                <w:rFonts w:ascii="Arial LatArm" w:hAnsi="Arial LatArm"/>
                <w:sz w:val="20"/>
                <w:szCs w:val="20"/>
              </w:rPr>
              <w:t>15821500</w:t>
            </w:r>
          </w:p>
        </w:tc>
        <w:tc>
          <w:tcPr>
            <w:tcW w:w="1560" w:type="dxa"/>
          </w:tcPr>
          <w:p w:rsidR="00F93517" w:rsidRPr="00467DDC" w:rsidRDefault="00F93517" w:rsidP="00F93517">
            <w:pPr>
              <w:jc w:val="center"/>
            </w:pPr>
            <w:r w:rsidRPr="00467DDC">
              <w:t>печенье</w:t>
            </w:r>
          </w:p>
        </w:tc>
        <w:tc>
          <w:tcPr>
            <w:tcW w:w="1134" w:type="dxa"/>
          </w:tcPr>
          <w:p w:rsidR="00F93517" w:rsidRDefault="00F93517" w:rsidP="00F93517">
            <w:r w:rsidRPr="0037573A">
              <w:t>РА или эквивалент</w:t>
            </w:r>
          </w:p>
        </w:tc>
        <w:tc>
          <w:tcPr>
            <w:tcW w:w="4104" w:type="dxa"/>
          </w:tcPr>
          <w:p w:rsidR="00F93517" w:rsidRPr="00620489" w:rsidRDefault="00F93517" w:rsidP="00F93517">
            <w:pPr>
              <w:pStyle w:val="HTML"/>
              <w:shd w:val="clear" w:color="auto" w:fill="F8F9FA"/>
              <w:rPr>
                <w:rFonts w:ascii="inherit" w:hAnsi="inherit"/>
                <w:color w:val="202124"/>
                <w:lang w:val="ru-RU"/>
              </w:rPr>
            </w:pPr>
            <w:r w:rsidRPr="00620489">
              <w:rPr>
                <w:rStyle w:val="y2iqfc"/>
                <w:rFonts w:ascii="inherit" w:hAnsi="inherit"/>
                <w:color w:val="202124"/>
                <w:lang w:val="ru-RU"/>
              </w:rPr>
              <w:t xml:space="preserve">В свежем виде творог молочный, влажность от 3% до 10%, сахаристость от 20% до 27%, жирность от 3% до 30%, ГОСТ 24901-89. Безопасность согласно гигиеническим нормативам </w:t>
            </w:r>
            <w:r w:rsidRPr="00620489">
              <w:rPr>
                <w:rStyle w:val="y2iqfc"/>
                <w:rFonts w:ascii="inherit" w:hAnsi="inherit"/>
                <w:color w:val="202124"/>
              </w:rPr>
              <w:t>N</w:t>
            </w:r>
            <w:r w:rsidRPr="00620489">
              <w:rPr>
                <w:rStyle w:val="y2iqfc"/>
                <w:rFonts w:ascii="inherit" w:hAnsi="inherit"/>
                <w:color w:val="202124"/>
                <w:lang w:val="ru-RU"/>
              </w:rPr>
              <w:t xml:space="preserve"> 2-</w:t>
            </w:r>
            <w:r w:rsidRPr="00620489">
              <w:rPr>
                <w:rStyle w:val="y2iqfc"/>
                <w:rFonts w:ascii="inherit" w:hAnsi="inherit"/>
                <w:color w:val="202124"/>
              </w:rPr>
              <w:t>III</w:t>
            </w:r>
            <w:r w:rsidRPr="00620489">
              <w:rPr>
                <w:rStyle w:val="y2iqfc"/>
                <w:rFonts w:ascii="inherit" w:hAnsi="inherit"/>
                <w:color w:val="202124"/>
                <w:lang w:val="ru-RU"/>
              </w:rPr>
              <w:t xml:space="preserve">-4.9-01-2010 и статье 8 Закона РА "О безопасности пищевых </w:t>
            </w:r>
          </w:p>
          <w:p w:rsidR="00F93517" w:rsidRPr="00620489" w:rsidRDefault="00F93517" w:rsidP="00F93517">
            <w:pPr>
              <w:jc w:val="center"/>
              <w:rPr>
                <w:rFonts w:ascii="Arial AM" w:hAnsi="Arial AM"/>
                <w:sz w:val="20"/>
                <w:szCs w:val="20"/>
              </w:rPr>
            </w:pPr>
          </w:p>
        </w:tc>
        <w:tc>
          <w:tcPr>
            <w:tcW w:w="652" w:type="dxa"/>
            <w:gridSpan w:val="2"/>
          </w:tcPr>
          <w:p w:rsidR="00F93517" w:rsidRDefault="00F93517" w:rsidP="00F93517">
            <w:r w:rsidRPr="009E661A">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1100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209000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190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190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261138">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22</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15842110</w:t>
            </w:r>
          </w:p>
        </w:tc>
        <w:tc>
          <w:tcPr>
            <w:tcW w:w="1560" w:type="dxa"/>
          </w:tcPr>
          <w:p w:rsidR="00F93517" w:rsidRPr="00467DDC" w:rsidRDefault="00F93517" w:rsidP="00F93517">
            <w:pPr>
              <w:jc w:val="center"/>
            </w:pPr>
            <w:r w:rsidRPr="00467DDC">
              <w:t>конфеты</w:t>
            </w:r>
          </w:p>
        </w:tc>
        <w:tc>
          <w:tcPr>
            <w:tcW w:w="1134" w:type="dxa"/>
          </w:tcPr>
          <w:p w:rsidR="00F93517" w:rsidRDefault="00F93517" w:rsidP="00F93517">
            <w:r w:rsidRPr="0037573A">
              <w:t>РА или эквивалент</w:t>
            </w:r>
          </w:p>
        </w:tc>
        <w:tc>
          <w:tcPr>
            <w:tcW w:w="4104" w:type="dxa"/>
          </w:tcPr>
          <w:p w:rsidR="00F93517" w:rsidRPr="00620489" w:rsidRDefault="00F93517" w:rsidP="00F93517">
            <w:pPr>
              <w:pStyle w:val="HTML"/>
              <w:shd w:val="clear" w:color="auto" w:fill="F8F9FA"/>
              <w:rPr>
                <w:rFonts w:ascii="inherit" w:hAnsi="inherit"/>
                <w:color w:val="202124"/>
                <w:lang w:val="ru-RU"/>
              </w:rPr>
            </w:pPr>
            <w:r w:rsidRPr="00620489">
              <w:rPr>
                <w:rStyle w:val="y2iqfc"/>
                <w:rFonts w:ascii="inherit" w:hAnsi="inherit"/>
                <w:color w:val="202124"/>
                <w:lang w:val="ru-RU"/>
              </w:rPr>
              <w:t xml:space="preserve">Мальмелад местный. В зависимости от сорта, массовая доля влаги не более 4-25%, расфасованы в утяжеленные ящики, ароматизаторы смешанные. Безопасность соответствует гигиеническим нормам </w:t>
            </w:r>
            <w:r w:rsidRPr="00620489">
              <w:rPr>
                <w:rStyle w:val="y2iqfc"/>
                <w:rFonts w:ascii="inherit" w:hAnsi="inherit"/>
                <w:color w:val="202124"/>
              </w:rPr>
              <w:t>N</w:t>
            </w:r>
            <w:r w:rsidRPr="00620489">
              <w:rPr>
                <w:rStyle w:val="y2iqfc"/>
                <w:rFonts w:ascii="inherit" w:hAnsi="inherit"/>
                <w:color w:val="202124"/>
                <w:lang w:val="ru-RU"/>
              </w:rPr>
              <w:t xml:space="preserve"> 2-</w:t>
            </w:r>
            <w:r w:rsidRPr="00620489">
              <w:rPr>
                <w:rStyle w:val="y2iqfc"/>
                <w:rFonts w:ascii="inherit" w:hAnsi="inherit"/>
                <w:color w:val="202124"/>
              </w:rPr>
              <w:t>III</w:t>
            </w:r>
            <w:r w:rsidRPr="00620489">
              <w:rPr>
                <w:rStyle w:val="y2iqfc"/>
                <w:rFonts w:ascii="inherit" w:hAnsi="inherit"/>
                <w:color w:val="202124"/>
                <w:lang w:val="ru-RU"/>
              </w:rPr>
              <w:t>-4.9-01-2010, а маркировка - статье 8 Закона РА "О безопасности пищевых продуктов".</w:t>
            </w:r>
          </w:p>
          <w:p w:rsidR="00F93517" w:rsidRPr="00620489" w:rsidRDefault="00F93517" w:rsidP="00F93517">
            <w:pPr>
              <w:jc w:val="center"/>
              <w:rPr>
                <w:rFonts w:ascii="Arial AM" w:hAnsi="Arial AM"/>
                <w:sz w:val="20"/>
                <w:szCs w:val="20"/>
              </w:rPr>
            </w:pPr>
          </w:p>
        </w:tc>
        <w:tc>
          <w:tcPr>
            <w:tcW w:w="652" w:type="dxa"/>
            <w:gridSpan w:val="2"/>
          </w:tcPr>
          <w:p w:rsidR="00F93517" w:rsidRDefault="00F93517" w:rsidP="00F93517">
            <w:r w:rsidRPr="009E661A">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2000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360000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180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180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261138">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23</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15332290</w:t>
            </w:r>
          </w:p>
        </w:tc>
        <w:tc>
          <w:tcPr>
            <w:tcW w:w="1560" w:type="dxa"/>
          </w:tcPr>
          <w:p w:rsidR="00F93517" w:rsidRPr="00467DDC" w:rsidRDefault="00F93517" w:rsidP="00F93517">
            <w:pPr>
              <w:jc w:val="center"/>
            </w:pPr>
            <w:r w:rsidRPr="00BF73CF">
              <w:t>варенье</w:t>
            </w:r>
          </w:p>
        </w:tc>
        <w:tc>
          <w:tcPr>
            <w:tcW w:w="1134" w:type="dxa"/>
          </w:tcPr>
          <w:p w:rsidR="00F93517" w:rsidRDefault="00F93517" w:rsidP="00F93517">
            <w:r w:rsidRPr="006B21D3">
              <w:t>РА или эквивалент</w:t>
            </w:r>
          </w:p>
        </w:tc>
        <w:tc>
          <w:tcPr>
            <w:tcW w:w="4104" w:type="dxa"/>
            <w:vAlign w:val="center"/>
          </w:tcPr>
          <w:p w:rsidR="00F93517" w:rsidRPr="00625807" w:rsidRDefault="00F93517" w:rsidP="00F93517">
            <w:pPr>
              <w:rPr>
                <w:rFonts w:ascii="GHEA Grapalat" w:hAnsi="GHEA Grapalat"/>
                <w:sz w:val="16"/>
                <w:szCs w:val="16"/>
              </w:rPr>
            </w:pPr>
            <w:r w:rsidRPr="00625807">
              <w:rPr>
                <w:rFonts w:ascii="GHEA Grapalat" w:hAnsi="GHEA Grapalat"/>
                <w:color w:val="000000"/>
                <w:sz w:val="16"/>
                <w:szCs w:val="16"/>
                <w:shd w:val="clear" w:color="auto" w:fill="FFFFFF"/>
              </w:rPr>
              <w:t>Выс</w:t>
            </w:r>
            <w:r>
              <w:rPr>
                <w:rFonts w:ascii="GHEA Grapalat" w:hAnsi="GHEA Grapalat"/>
                <w:color w:val="000000"/>
                <w:sz w:val="16"/>
                <w:szCs w:val="16"/>
                <w:shd w:val="clear" w:color="auto" w:fill="FFFFFF"/>
              </w:rPr>
              <w:t xml:space="preserve">окое качество, </w:t>
            </w:r>
            <w:r w:rsidRPr="00625807">
              <w:rPr>
                <w:rFonts w:ascii="GHEA Grapalat" w:hAnsi="GHEA Grapalat"/>
                <w:color w:val="000000"/>
                <w:sz w:val="16"/>
                <w:szCs w:val="16"/>
                <w:shd w:val="clear" w:color="auto" w:fill="FFFFFF"/>
              </w:rPr>
              <w:t xml:space="preserve"> , в 1 кг стеклянной таре. АСТ 48-2007. Безопасность </w:t>
            </w:r>
            <w:r w:rsidRPr="00625807">
              <w:rPr>
                <w:rFonts w:ascii="Calibri" w:hAnsi="Calibri" w:cs="Calibri"/>
                <w:color w:val="000000"/>
                <w:sz w:val="16"/>
                <w:szCs w:val="16"/>
                <w:shd w:val="clear" w:color="auto" w:fill="FFFFFF"/>
              </w:rPr>
              <w:t> </w:t>
            </w:r>
            <w:r w:rsidRPr="00625807">
              <w:rPr>
                <w:rFonts w:ascii="GHEA Grapalat" w:hAnsi="GHEA Grapalat"/>
                <w:color w:val="000000"/>
                <w:sz w:val="16"/>
                <w:szCs w:val="16"/>
                <w:shd w:val="clear" w:color="auto" w:fill="FFFFFF"/>
              </w:rPr>
              <w:t xml:space="preserve">и маркировка согласно гигиеническим нормам N 2-III-4.9-01-2010 ст. </w:t>
            </w:r>
            <w:r w:rsidRPr="00625807">
              <w:rPr>
                <w:rFonts w:ascii="Calibri" w:hAnsi="Calibri" w:cs="Calibri"/>
                <w:color w:val="000000"/>
                <w:sz w:val="16"/>
                <w:szCs w:val="16"/>
                <w:shd w:val="clear" w:color="auto" w:fill="FFFFFF"/>
              </w:rPr>
              <w:t> </w:t>
            </w:r>
            <w:r w:rsidRPr="00625807">
              <w:rPr>
                <w:rFonts w:ascii="GHEA Grapalat" w:hAnsi="GHEA Grapalat"/>
                <w:color w:val="000000"/>
                <w:sz w:val="16"/>
                <w:szCs w:val="16"/>
                <w:shd w:val="clear" w:color="auto" w:fill="FFFFFF"/>
              </w:rPr>
              <w:t>8 Закона РА «О безопасности пищевых продуктов».</w:t>
            </w:r>
          </w:p>
        </w:tc>
        <w:tc>
          <w:tcPr>
            <w:tcW w:w="652" w:type="dxa"/>
            <w:gridSpan w:val="2"/>
          </w:tcPr>
          <w:p w:rsidR="00F93517" w:rsidRDefault="00F93517" w:rsidP="00F93517">
            <w:r w:rsidRPr="009E661A">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1400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63000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45</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45</w:t>
            </w:r>
          </w:p>
        </w:tc>
        <w:tc>
          <w:tcPr>
            <w:tcW w:w="1339" w:type="dxa"/>
          </w:tcPr>
          <w:p w:rsidR="00F93517" w:rsidRDefault="00F93517" w:rsidP="00F93517">
            <w:r w:rsidRPr="005B410F">
              <w:rPr>
                <w:sz w:val="16"/>
                <w:szCs w:val="16"/>
              </w:rPr>
              <w:t xml:space="preserve">20 календарных дней после вступления договора в силу - 15.12.2023г. По </w:t>
            </w:r>
            <w:r w:rsidRPr="005B410F">
              <w:rPr>
                <w:sz w:val="16"/>
                <w:szCs w:val="16"/>
              </w:rPr>
              <w:lastRenderedPageBreak/>
              <w:t>предварительному заказу покупателя</w:t>
            </w:r>
            <w:r w:rsidRPr="005B410F">
              <w:rPr>
                <w:rFonts w:ascii="GHEA Grapalat" w:hAnsi="GHEA Grapalat"/>
                <w:b/>
                <w:sz w:val="16"/>
                <w:szCs w:val="16"/>
              </w:rPr>
              <w:t xml:space="preserve"> </w:t>
            </w:r>
          </w:p>
        </w:tc>
      </w:tr>
      <w:tr w:rsidR="000263D3" w:rsidRPr="00DF14CF" w:rsidTr="009B7D1C">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24</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15863200</w:t>
            </w:r>
          </w:p>
        </w:tc>
        <w:tc>
          <w:tcPr>
            <w:tcW w:w="1560" w:type="dxa"/>
          </w:tcPr>
          <w:p w:rsidR="000263D3" w:rsidRPr="00467DDC" w:rsidRDefault="000263D3" w:rsidP="000263D3">
            <w:pPr>
              <w:jc w:val="center"/>
            </w:pPr>
            <w:r w:rsidRPr="00467DDC">
              <w:t>чай</w:t>
            </w:r>
          </w:p>
        </w:tc>
        <w:tc>
          <w:tcPr>
            <w:tcW w:w="1134" w:type="dxa"/>
          </w:tcPr>
          <w:p w:rsidR="000263D3" w:rsidRDefault="000263D3" w:rsidP="000263D3">
            <w:r w:rsidRPr="006B21D3">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000000"/>
                <w:sz w:val="16"/>
                <w:szCs w:val="16"/>
                <w:shd w:val="clear" w:color="auto" w:fill="FFFFFF"/>
              </w:rPr>
              <w:t>Черный, с крупными листьями, высокого качества. С заводской упаковкой 100г. .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каробка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700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28000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9B7D1C">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25</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15872400</w:t>
            </w:r>
          </w:p>
        </w:tc>
        <w:tc>
          <w:tcPr>
            <w:tcW w:w="1560" w:type="dxa"/>
          </w:tcPr>
          <w:p w:rsidR="000263D3" w:rsidRPr="00467DDC" w:rsidRDefault="000263D3" w:rsidP="000263D3">
            <w:pPr>
              <w:jc w:val="center"/>
            </w:pPr>
            <w:r w:rsidRPr="00467DDC">
              <w:t>соль, пищевые крошки</w:t>
            </w:r>
          </w:p>
        </w:tc>
        <w:tc>
          <w:tcPr>
            <w:tcW w:w="1134" w:type="dxa"/>
          </w:tcPr>
          <w:p w:rsidR="000263D3" w:rsidRDefault="000263D3" w:rsidP="000263D3">
            <w:r w:rsidRPr="006B21D3">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000000"/>
                <w:sz w:val="16"/>
                <w:szCs w:val="16"/>
                <w:shd w:val="clear" w:color="auto" w:fill="FFFFFF"/>
              </w:rPr>
              <w:t>Мелкая , высшего сорта , йодированная. 1 кг с заводской упаковкой. АСТ 239-2005</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180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13140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73</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73</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26</w:t>
            </w:r>
          </w:p>
        </w:tc>
        <w:tc>
          <w:tcPr>
            <w:tcW w:w="1417" w:type="dxa"/>
          </w:tcPr>
          <w:p w:rsidR="000263D3" w:rsidRDefault="000263D3" w:rsidP="000263D3">
            <w:pPr>
              <w:jc w:val="center"/>
              <w:rPr>
                <w:rFonts w:ascii="Arial LatArm" w:hAnsi="Arial LatArm"/>
                <w:sz w:val="20"/>
                <w:szCs w:val="20"/>
              </w:rPr>
            </w:pPr>
            <w:r>
              <w:rPr>
                <w:rFonts w:ascii="Arial LatArm" w:hAnsi="Arial LatArm"/>
                <w:sz w:val="20"/>
                <w:szCs w:val="20"/>
              </w:rPr>
              <w:t>15321000</w:t>
            </w:r>
          </w:p>
        </w:tc>
        <w:tc>
          <w:tcPr>
            <w:tcW w:w="1560" w:type="dxa"/>
          </w:tcPr>
          <w:p w:rsidR="000263D3" w:rsidRPr="00467DDC" w:rsidRDefault="000263D3" w:rsidP="000263D3">
            <w:pPr>
              <w:jc w:val="center"/>
            </w:pPr>
            <w:r w:rsidRPr="00467DDC">
              <w:t>Компот</w:t>
            </w:r>
          </w:p>
        </w:tc>
        <w:tc>
          <w:tcPr>
            <w:tcW w:w="1134" w:type="dxa"/>
          </w:tcPr>
          <w:p w:rsidR="000263D3" w:rsidRDefault="000263D3" w:rsidP="000263D3">
            <w:r w:rsidRPr="006B21D3">
              <w:t>РА или эквивалент</w:t>
            </w:r>
          </w:p>
        </w:tc>
        <w:tc>
          <w:tcPr>
            <w:tcW w:w="4104" w:type="dxa"/>
          </w:tcPr>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Соки фруктовые, приготовленные из свежих плодов и фруктов, с добавлением фруктового сока, с добавлением или без добавления сахарного сиропа, прозрачные по внешнему виду: массовая доля осадка не более 0,2 % и непрозрачные - не менее 0,8 %, ГОСТ Р 52184-2003, ГОСТ Р 52185-2003 или ГОСТ Р 52186-2003. Безопасность и маркировка согласно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 744-Н от 26 июня.</w:t>
            </w:r>
          </w:p>
        </w:tc>
        <w:tc>
          <w:tcPr>
            <w:tcW w:w="652" w:type="dxa"/>
            <w:gridSpan w:val="2"/>
          </w:tcPr>
          <w:p w:rsidR="000263D3" w:rsidRDefault="00F93517" w:rsidP="000263D3">
            <w:pPr>
              <w:jc w:val="center"/>
              <w:rPr>
                <w:rFonts w:ascii="Arial LatArm" w:hAnsi="Arial LatArm"/>
                <w:sz w:val="20"/>
                <w:szCs w:val="20"/>
              </w:rPr>
            </w:pPr>
            <w:r>
              <w:rPr>
                <w:rFonts w:ascii="Sylfaen" w:hAnsi="Sylfaen" w:cs="Sylfaen"/>
                <w:sz w:val="20"/>
                <w:szCs w:val="20"/>
              </w:rPr>
              <w:t>литр</w:t>
            </w:r>
          </w:p>
        </w:tc>
        <w:tc>
          <w:tcPr>
            <w:tcW w:w="850" w:type="dxa"/>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550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192500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27</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15898000</w:t>
            </w:r>
          </w:p>
        </w:tc>
        <w:tc>
          <w:tcPr>
            <w:tcW w:w="1560" w:type="dxa"/>
          </w:tcPr>
          <w:p w:rsidR="000263D3" w:rsidRPr="00467DDC" w:rsidRDefault="000263D3" w:rsidP="000263D3">
            <w:pPr>
              <w:jc w:val="center"/>
            </w:pPr>
            <w:r w:rsidRPr="00467DDC">
              <w:t>Дрожжи</w:t>
            </w:r>
          </w:p>
        </w:tc>
        <w:tc>
          <w:tcPr>
            <w:tcW w:w="1134" w:type="dxa"/>
          </w:tcPr>
          <w:p w:rsidR="000263D3" w:rsidRDefault="000263D3" w:rsidP="000263D3">
            <w:r w:rsidRPr="006B21D3">
              <w:t>РА или эквивалент</w:t>
            </w:r>
          </w:p>
        </w:tc>
        <w:tc>
          <w:tcPr>
            <w:tcW w:w="4104" w:type="dxa"/>
          </w:tcPr>
          <w:p w:rsidR="000263D3" w:rsidRPr="00620489" w:rsidRDefault="000263D3" w:rsidP="000263D3">
            <w:pPr>
              <w:pStyle w:val="HTML"/>
              <w:shd w:val="clear" w:color="auto" w:fill="F8F9FA"/>
              <w:rPr>
                <w:rFonts w:ascii="inherit" w:hAnsi="inherit"/>
                <w:color w:val="202124"/>
              </w:rPr>
            </w:pPr>
            <w:r w:rsidRPr="00620489">
              <w:rPr>
                <w:rStyle w:val="y2iqfc"/>
                <w:rFonts w:ascii="inherit" w:hAnsi="inherit"/>
                <w:color w:val="202124"/>
                <w:lang w:val="ru-RU"/>
              </w:rPr>
              <w:t xml:space="preserve">Сухая, заводская упаковка, мерная, влажность не более 8%. Безопасность: согласно гигиеническим нормативам </w:t>
            </w:r>
            <w:r w:rsidRPr="00620489">
              <w:rPr>
                <w:rStyle w:val="y2iqfc"/>
                <w:rFonts w:ascii="inherit" w:hAnsi="inherit"/>
                <w:color w:val="202124"/>
              </w:rPr>
              <w:t>N</w:t>
            </w:r>
            <w:r w:rsidRPr="00620489">
              <w:rPr>
                <w:rStyle w:val="y2iqfc"/>
                <w:rFonts w:ascii="inherit" w:hAnsi="inherit"/>
                <w:color w:val="202124"/>
                <w:lang w:val="ru-RU"/>
              </w:rPr>
              <w:t xml:space="preserve"> 2-</w:t>
            </w:r>
            <w:r w:rsidRPr="00620489">
              <w:rPr>
                <w:rStyle w:val="y2iqfc"/>
                <w:rFonts w:ascii="inherit" w:hAnsi="inherit"/>
                <w:color w:val="202124"/>
              </w:rPr>
              <w:t>III</w:t>
            </w:r>
            <w:r w:rsidRPr="00620489">
              <w:rPr>
                <w:rStyle w:val="y2iqfc"/>
                <w:rFonts w:ascii="inherit" w:hAnsi="inherit"/>
                <w:color w:val="202124"/>
                <w:lang w:val="ru-RU"/>
              </w:rPr>
              <w:t xml:space="preserve">-4.9-01-2010 и статье 8 Закона РА "О безопасности пищевых продуктов". </w:t>
            </w:r>
            <w:r w:rsidRPr="00620489">
              <w:rPr>
                <w:rStyle w:val="y2iqfc"/>
                <w:rFonts w:ascii="inherit" w:hAnsi="inherit"/>
                <w:color w:val="202124"/>
              </w:rPr>
              <w:t>Остаточный срок годности не менее 80%</w:t>
            </w:r>
          </w:p>
          <w:p w:rsidR="000263D3" w:rsidRPr="00620489" w:rsidRDefault="000263D3" w:rsidP="000263D3">
            <w:pPr>
              <w:jc w:val="center"/>
              <w:rPr>
                <w:rFonts w:asciiTheme="minorHAnsi" w:hAnsiTheme="minorHAnsi"/>
                <w:sz w:val="20"/>
                <w:szCs w:val="20"/>
              </w:rPr>
            </w:pP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коробка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250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9B7D1C">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28</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03221410</w:t>
            </w:r>
          </w:p>
        </w:tc>
        <w:tc>
          <w:tcPr>
            <w:tcW w:w="1560" w:type="dxa"/>
          </w:tcPr>
          <w:p w:rsidR="000263D3" w:rsidRPr="00467DDC" w:rsidRDefault="000263D3" w:rsidP="000263D3">
            <w:pPr>
              <w:jc w:val="center"/>
            </w:pPr>
            <w:r w:rsidRPr="00467DDC">
              <w:t>капуста</w:t>
            </w:r>
          </w:p>
        </w:tc>
        <w:tc>
          <w:tcPr>
            <w:tcW w:w="1134" w:type="dxa"/>
          </w:tcPr>
          <w:p w:rsidR="000263D3" w:rsidRDefault="000263D3" w:rsidP="000263D3">
            <w:r w:rsidRPr="00C71AA2">
              <w:t>РА или эквивалент</w:t>
            </w:r>
          </w:p>
        </w:tc>
        <w:tc>
          <w:tcPr>
            <w:tcW w:w="4104" w:type="dxa"/>
            <w:vAlign w:val="center"/>
          </w:tcPr>
          <w:p w:rsidR="000263D3" w:rsidRPr="00625807" w:rsidRDefault="000263D3" w:rsidP="000263D3">
            <w:pPr>
              <w:jc w:val="center"/>
              <w:rPr>
                <w:rFonts w:ascii="GHEA Grapalat" w:hAnsi="GHEA Grapalat"/>
                <w:sz w:val="16"/>
                <w:szCs w:val="16"/>
              </w:rPr>
            </w:pPr>
            <w:r w:rsidRPr="00625807">
              <w:rPr>
                <w:rFonts w:ascii="GHEA Grapalat" w:hAnsi="GHEA Grapalat"/>
                <w:color w:val="333333"/>
                <w:sz w:val="16"/>
                <w:szCs w:val="16"/>
                <w:shd w:val="clear" w:color="auto" w:fill="FFFFFF"/>
              </w:rPr>
              <w:t>Раннеспела ия среднеспелая ,</w:t>
            </w:r>
            <w:r w:rsidRPr="00625807">
              <w:rPr>
                <w:rFonts w:ascii="Calibri" w:hAnsi="Calibri" w:cs="Calibri"/>
                <w:color w:val="333333"/>
                <w:sz w:val="16"/>
                <w:szCs w:val="16"/>
                <w:shd w:val="clear" w:color="auto" w:fill="FFFFFF"/>
              </w:rPr>
              <w:t> </w:t>
            </w:r>
            <w:r w:rsidRPr="00625807">
              <w:rPr>
                <w:rFonts w:ascii="GHEA Grapalat" w:hAnsi="GHEA Grapalat"/>
                <w:color w:val="333333"/>
                <w:sz w:val="16"/>
                <w:szCs w:val="16"/>
                <w:shd w:val="clear" w:color="auto" w:fill="FFFFFF"/>
              </w:rPr>
              <w:t>внешний вид:</w:t>
            </w:r>
            <w:r w:rsidRPr="00625807">
              <w:rPr>
                <w:rFonts w:ascii="Calibri" w:hAnsi="Calibri" w:cs="Calibri"/>
                <w:color w:val="333333"/>
                <w:sz w:val="16"/>
                <w:szCs w:val="16"/>
                <w:shd w:val="clear" w:color="auto" w:fill="FFFFFF"/>
              </w:rPr>
              <w:t> </w:t>
            </w:r>
            <w:r w:rsidRPr="00625807">
              <w:rPr>
                <w:rFonts w:ascii="GHEA Grapalat" w:hAnsi="GHEA Grapalat"/>
                <w:color w:val="2D2D2D"/>
                <w:spacing w:val="2"/>
                <w:sz w:val="16"/>
                <w:szCs w:val="16"/>
                <w:shd w:val="clear" w:color="auto" w:fill="FFFFFF"/>
              </w:rPr>
              <w:t>кочаны свежие, целые, здоровые, чистые,вполне сформировавшиеся, непроросшие, типичной для ботанического сорта формы и окраски, без повреждений сельскохозяйственными вредителями.Длина кочерыги над кочаном не более</w:t>
            </w:r>
            <w:r w:rsidRPr="00625807">
              <w:rPr>
                <w:rFonts w:ascii="Calibri" w:hAnsi="Calibri" w:cs="Calibri"/>
                <w:color w:val="2D2D2D"/>
                <w:spacing w:val="2"/>
                <w:sz w:val="16"/>
                <w:szCs w:val="16"/>
                <w:shd w:val="clear" w:color="auto" w:fill="FFFFFF"/>
              </w:rPr>
              <w:t> </w:t>
            </w:r>
            <w:r w:rsidRPr="00625807">
              <w:rPr>
                <w:rFonts w:ascii="GHEA Grapalat" w:hAnsi="GHEA Grapalat"/>
                <w:color w:val="2D2D2D"/>
                <w:spacing w:val="2"/>
                <w:sz w:val="16"/>
                <w:szCs w:val="16"/>
                <w:shd w:val="clear" w:color="auto" w:fill="FFFFFF"/>
              </w:rPr>
              <w:t>3см.Кочаны должны быть зачищены до плотно облегающих зеленых или белых листьев.Содержаниеи закупка</w:t>
            </w:r>
            <w:r w:rsidRPr="00625807">
              <w:rPr>
                <w:rFonts w:ascii="Calibri" w:hAnsi="Calibri" w:cs="Calibri"/>
                <w:color w:val="2D2D2D"/>
                <w:spacing w:val="2"/>
                <w:sz w:val="16"/>
                <w:szCs w:val="16"/>
                <w:shd w:val="clear" w:color="auto" w:fill="FFFFFF"/>
              </w:rPr>
              <w:t>  </w:t>
            </w:r>
            <w:r w:rsidRPr="00625807">
              <w:rPr>
                <w:rFonts w:ascii="GHEA Grapalat" w:hAnsi="GHEA Grapalat"/>
                <w:color w:val="2D2D2D"/>
                <w:spacing w:val="2"/>
                <w:sz w:val="16"/>
                <w:szCs w:val="16"/>
                <w:shd w:val="clear" w:color="auto" w:fill="FFFFFF"/>
              </w:rPr>
              <w:t xml:space="preserve">кочанов с </w:t>
            </w:r>
            <w:r w:rsidRPr="00625807">
              <w:rPr>
                <w:rFonts w:ascii="GHEA Grapalat" w:hAnsi="GHEA Grapalat"/>
                <w:color w:val="2D2D2D"/>
                <w:spacing w:val="2"/>
                <w:sz w:val="16"/>
                <w:szCs w:val="16"/>
                <w:shd w:val="clear" w:color="auto" w:fill="FFFFFF"/>
              </w:rPr>
              <w:lastRenderedPageBreak/>
              <w:t>механическими повреждениями, трещинами,подморозкой не допускаются.Масса зачищенного кочана не менее 5кг(ГОСТ 26768-85).</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lastRenderedPageBreak/>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140000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400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29</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15313000</w:t>
            </w:r>
          </w:p>
        </w:tc>
        <w:tc>
          <w:tcPr>
            <w:tcW w:w="1560" w:type="dxa"/>
          </w:tcPr>
          <w:p w:rsidR="000263D3" w:rsidRPr="00467DDC" w:rsidRDefault="000263D3" w:rsidP="000263D3">
            <w:pPr>
              <w:jc w:val="center"/>
            </w:pPr>
            <w:r w:rsidRPr="00467DDC">
              <w:t>картофель</w:t>
            </w:r>
          </w:p>
        </w:tc>
        <w:tc>
          <w:tcPr>
            <w:tcW w:w="1134" w:type="dxa"/>
          </w:tcPr>
          <w:p w:rsidR="000263D3" w:rsidRDefault="000263D3" w:rsidP="000263D3">
            <w:r w:rsidRPr="00C71AA2">
              <w:t>РА или эквивалент</w:t>
            </w:r>
          </w:p>
        </w:tc>
        <w:tc>
          <w:tcPr>
            <w:tcW w:w="4104" w:type="dxa"/>
          </w:tcPr>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Раннеспелый и позднеспелый, I тип, не подмороженный, без повреждений, диаметр узкой части не менее 5 см. Чистота ассортимента не менее 90%, упаковка без передозировок.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700000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2000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2000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9B7D1C">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30</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15331167</w:t>
            </w:r>
          </w:p>
        </w:tc>
        <w:tc>
          <w:tcPr>
            <w:tcW w:w="1560" w:type="dxa"/>
          </w:tcPr>
          <w:p w:rsidR="000263D3" w:rsidRPr="00467DDC" w:rsidRDefault="000263D3" w:rsidP="000263D3">
            <w:pPr>
              <w:jc w:val="center"/>
            </w:pPr>
            <w:r w:rsidRPr="00467DDC">
              <w:t>Смешанная зелень</w:t>
            </w:r>
          </w:p>
        </w:tc>
        <w:tc>
          <w:tcPr>
            <w:tcW w:w="1134" w:type="dxa"/>
          </w:tcPr>
          <w:p w:rsidR="000263D3" w:rsidRDefault="000263D3" w:rsidP="000263D3">
            <w:r w:rsidRPr="00C71AA2">
              <w:t>РА или эквивалент</w:t>
            </w:r>
          </w:p>
        </w:tc>
        <w:tc>
          <w:tcPr>
            <w:tcW w:w="4104" w:type="dxa"/>
            <w:vAlign w:val="center"/>
          </w:tcPr>
          <w:p w:rsidR="000263D3" w:rsidRPr="00F5713D" w:rsidRDefault="000263D3" w:rsidP="000263D3">
            <w:pPr>
              <w:jc w:val="center"/>
              <w:rPr>
                <w:rFonts w:ascii="GHEA Grapalat" w:hAnsi="GHEA Grapalat"/>
                <w:sz w:val="20"/>
                <w:lang w:eastAsia="en-US" w:bidi="ar-SA"/>
              </w:rPr>
            </w:pPr>
            <w:r w:rsidRPr="00F5713D">
              <w:rPr>
                <w:rFonts w:ascii="GHEA Grapalat" w:hAnsi="GHEA Grapalat"/>
                <w:sz w:val="16"/>
                <w:szCs w:val="16"/>
                <w:lang w:eastAsia="en-US" w:bidi="ar-SA"/>
              </w:rPr>
              <w:t>Зеленыйдругойтип , безопасность по N 2-III-4,9-01-2003 ( РФ:СанПИН 2,3,2-1078-01) санитарно-эпидемиологическийправилаа также:норма также:"Продукты питаниябезопасностьо"РА: 9 закона _статьи</w:t>
            </w:r>
          </w:p>
        </w:tc>
        <w:tc>
          <w:tcPr>
            <w:tcW w:w="652" w:type="dxa"/>
            <w:gridSpan w:val="2"/>
            <w:vAlign w:val="bottom"/>
          </w:tcPr>
          <w:p w:rsidR="000263D3" w:rsidRDefault="00F93517" w:rsidP="00F93517">
            <w:pPr>
              <w:jc w:val="center"/>
              <w:rPr>
                <w:rFonts w:ascii="Arial LatArm" w:hAnsi="Arial LatArm"/>
                <w:sz w:val="20"/>
                <w:szCs w:val="20"/>
              </w:rPr>
            </w:pPr>
            <w:r>
              <w:rPr>
                <w:rFonts w:ascii="Sylfaen" w:hAnsi="Sylfaen" w:cs="Sylfaen"/>
                <w:sz w:val="20"/>
                <w:szCs w:val="20"/>
              </w:rPr>
              <w:t>кап</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250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62500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E746E4">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31</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03221110</w:t>
            </w:r>
          </w:p>
        </w:tc>
        <w:tc>
          <w:tcPr>
            <w:tcW w:w="1560" w:type="dxa"/>
          </w:tcPr>
          <w:p w:rsidR="00F93517" w:rsidRPr="00467DDC" w:rsidRDefault="00F93517" w:rsidP="00F93517">
            <w:pPr>
              <w:jc w:val="center"/>
            </w:pPr>
            <w:r w:rsidRPr="00467DDC">
              <w:t>морковь</w:t>
            </w:r>
          </w:p>
        </w:tc>
        <w:tc>
          <w:tcPr>
            <w:tcW w:w="1134" w:type="dxa"/>
          </w:tcPr>
          <w:p w:rsidR="00F93517" w:rsidRDefault="00F93517" w:rsidP="00F93517">
            <w:r w:rsidRPr="00680946">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0263D3">
              <w:rPr>
                <w:rFonts w:ascii="GHEA Grapalat" w:hAnsi="GHEA Grapalat"/>
                <w:color w:val="333333"/>
                <w:sz w:val="16"/>
                <w:szCs w:val="16"/>
                <w:shd w:val="clear" w:color="auto" w:fill="FFFFFF"/>
              </w:rPr>
              <w:t>Общий и выберите тип.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652" w:type="dxa"/>
            <w:gridSpan w:val="2"/>
          </w:tcPr>
          <w:p w:rsidR="00F93517" w:rsidRDefault="00F93517" w:rsidP="00F93517">
            <w:r w:rsidRPr="003E319B">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380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72200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190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190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E746E4">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32</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15331161</w:t>
            </w:r>
          </w:p>
        </w:tc>
        <w:tc>
          <w:tcPr>
            <w:tcW w:w="1560" w:type="dxa"/>
          </w:tcPr>
          <w:p w:rsidR="00F93517" w:rsidRPr="00467DDC" w:rsidRDefault="00F93517" w:rsidP="00F93517">
            <w:pPr>
              <w:jc w:val="center"/>
            </w:pPr>
            <w:r w:rsidRPr="00467DDC">
              <w:t>Лук</w:t>
            </w:r>
          </w:p>
        </w:tc>
        <w:tc>
          <w:tcPr>
            <w:tcW w:w="1134" w:type="dxa"/>
          </w:tcPr>
          <w:p w:rsidR="00F93517" w:rsidRDefault="00F93517" w:rsidP="00F93517">
            <w:r w:rsidRPr="00680946">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0263D3">
              <w:rPr>
                <w:rFonts w:ascii="GHEA Grapalat" w:hAnsi="GHEA Grapalat"/>
                <w:color w:val="000000"/>
                <w:sz w:val="16"/>
                <w:szCs w:val="16"/>
                <w:shd w:val="clear" w:color="auto" w:fill="FFFFFF"/>
              </w:rPr>
              <w:t>Свежие, полуострые или сладкие, отборного сорта, диаметр узкой части не менее 3 см, ГОСТ 27166-86, безопасность в соответствии с Правительством РА 2006. Технический регламент свежих фруктов и овощей и статья 8 Закона РА «О безопасности пищевых продуктов», утвержденных Постановлением № 1913 от 21 декабря.</w:t>
            </w:r>
          </w:p>
        </w:tc>
        <w:tc>
          <w:tcPr>
            <w:tcW w:w="652" w:type="dxa"/>
            <w:gridSpan w:val="2"/>
          </w:tcPr>
          <w:p w:rsidR="00F93517" w:rsidRDefault="00F93517" w:rsidP="00F93517">
            <w:r w:rsidRPr="003E319B">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35000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E746E4">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33</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03222128</w:t>
            </w:r>
          </w:p>
        </w:tc>
        <w:tc>
          <w:tcPr>
            <w:tcW w:w="1560" w:type="dxa"/>
          </w:tcPr>
          <w:p w:rsidR="00F93517" w:rsidRPr="00467DDC" w:rsidRDefault="00F93517" w:rsidP="00F93517">
            <w:pPr>
              <w:jc w:val="center"/>
            </w:pPr>
            <w:r w:rsidRPr="00467DDC">
              <w:t>Яблоко</w:t>
            </w:r>
          </w:p>
        </w:tc>
        <w:tc>
          <w:tcPr>
            <w:tcW w:w="1134" w:type="dxa"/>
          </w:tcPr>
          <w:p w:rsidR="00F93517" w:rsidRDefault="00F93517" w:rsidP="00F93517">
            <w:r w:rsidRPr="009E48C3">
              <w:t>РА или эквивалент</w:t>
            </w:r>
          </w:p>
        </w:tc>
        <w:tc>
          <w:tcPr>
            <w:tcW w:w="4104" w:type="dxa"/>
            <w:vAlign w:val="center"/>
          </w:tcPr>
          <w:p w:rsidR="00F93517" w:rsidRPr="00625807" w:rsidRDefault="00F93517" w:rsidP="00F93517">
            <w:pPr>
              <w:jc w:val="center"/>
              <w:rPr>
                <w:rFonts w:ascii="GHEA Grapalat" w:hAnsi="GHEA Grapalat"/>
                <w:sz w:val="16"/>
                <w:szCs w:val="16"/>
              </w:rPr>
            </w:pPr>
            <w:r w:rsidRPr="000263D3">
              <w:rPr>
                <w:rFonts w:ascii="GHEA Grapalat" w:hAnsi="GHEA Grapalat"/>
                <w:color w:val="000000"/>
                <w:sz w:val="16"/>
                <w:szCs w:val="16"/>
                <w:shd w:val="clear" w:color="auto" w:fill="FFFFFF"/>
              </w:rPr>
              <w:t>Яблоко свежее, I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r w:rsidRPr="00625807">
              <w:rPr>
                <w:rFonts w:ascii="GHEA Grapalat" w:hAnsi="GHEA Grapalat"/>
                <w:color w:val="000000"/>
                <w:sz w:val="16"/>
                <w:szCs w:val="16"/>
                <w:shd w:val="clear" w:color="auto" w:fill="FFFFFF"/>
              </w:rPr>
              <w:t>пищевых продуктов</w:t>
            </w:r>
          </w:p>
        </w:tc>
        <w:tc>
          <w:tcPr>
            <w:tcW w:w="652" w:type="dxa"/>
            <w:gridSpan w:val="2"/>
          </w:tcPr>
          <w:p w:rsidR="00F93517" w:rsidRDefault="00F93517" w:rsidP="00F93517">
            <w:r w:rsidRPr="003E319B">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105000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300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300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34</w:t>
            </w:r>
          </w:p>
        </w:tc>
        <w:tc>
          <w:tcPr>
            <w:tcW w:w="1417" w:type="dxa"/>
            <w:vAlign w:val="bottom"/>
          </w:tcPr>
          <w:p w:rsidR="000263D3" w:rsidRDefault="000263D3" w:rsidP="000263D3">
            <w:pPr>
              <w:rPr>
                <w:rFonts w:ascii="Arial LatArm" w:hAnsi="Arial LatArm"/>
                <w:sz w:val="20"/>
                <w:szCs w:val="20"/>
              </w:rPr>
            </w:pPr>
            <w:r>
              <w:rPr>
                <w:rFonts w:ascii="Arial LatArm" w:hAnsi="Arial LatArm"/>
                <w:sz w:val="20"/>
                <w:szCs w:val="20"/>
              </w:rPr>
              <w:t>15331132</w:t>
            </w:r>
          </w:p>
        </w:tc>
        <w:tc>
          <w:tcPr>
            <w:tcW w:w="1560" w:type="dxa"/>
          </w:tcPr>
          <w:p w:rsidR="000263D3" w:rsidRPr="00467DDC" w:rsidRDefault="000263D3" w:rsidP="000263D3">
            <w:pPr>
              <w:jc w:val="center"/>
            </w:pPr>
            <w:r w:rsidRPr="00467DDC">
              <w:t xml:space="preserve">Консервированный зеленый </w:t>
            </w:r>
            <w:r w:rsidRPr="00467DDC">
              <w:lastRenderedPageBreak/>
              <w:t>горошек</w:t>
            </w:r>
          </w:p>
        </w:tc>
        <w:tc>
          <w:tcPr>
            <w:tcW w:w="1134" w:type="dxa"/>
          </w:tcPr>
          <w:p w:rsidR="000263D3" w:rsidRDefault="000263D3" w:rsidP="000263D3">
            <w:r w:rsidRPr="009E48C3">
              <w:lastRenderedPageBreak/>
              <w:t>РА или эквивалент</w:t>
            </w:r>
          </w:p>
        </w:tc>
        <w:tc>
          <w:tcPr>
            <w:tcW w:w="4104" w:type="dxa"/>
          </w:tcPr>
          <w:p w:rsidR="000263D3" w:rsidRPr="000263D3" w:rsidRDefault="000263D3" w:rsidP="000263D3">
            <w:pPr>
              <w:rPr>
                <w:rFonts w:ascii="Arial AM" w:hAnsi="Arial AM"/>
                <w:i/>
                <w:sz w:val="20"/>
                <w:szCs w:val="20"/>
              </w:rPr>
            </w:pPr>
            <w:r w:rsidRPr="000263D3">
              <w:rPr>
                <w:rFonts w:ascii="Arial AM" w:hAnsi="Arial AM"/>
                <w:i/>
                <w:sz w:val="20"/>
                <w:szCs w:val="20"/>
              </w:rPr>
              <w:t>Горох, прошедший соответствующую обработку, в металлической стеклянной таре по 720 г.</w:t>
            </w:r>
          </w:p>
          <w:p w:rsidR="000263D3" w:rsidRPr="00620489" w:rsidRDefault="000263D3" w:rsidP="000263D3">
            <w:pPr>
              <w:rPr>
                <w:rFonts w:ascii="Arial AM" w:hAnsi="Arial AM" w:cs="Sylfaen"/>
                <w:i/>
                <w:sz w:val="20"/>
                <w:szCs w:val="20"/>
              </w:rPr>
            </w:pPr>
            <w:r w:rsidRPr="000263D3">
              <w:rPr>
                <w:rFonts w:ascii="Arial AM" w:hAnsi="Arial AM"/>
                <w:i/>
                <w:sz w:val="20"/>
                <w:szCs w:val="20"/>
              </w:rPr>
              <w:t xml:space="preserve">состав: горошек, соль, вода, </w:t>
            </w:r>
            <w:r w:rsidRPr="000263D3">
              <w:rPr>
                <w:rFonts w:ascii="Arial AM" w:hAnsi="Arial AM"/>
                <w:i/>
                <w:sz w:val="20"/>
                <w:szCs w:val="20"/>
              </w:rPr>
              <w:lastRenderedPageBreak/>
              <w:t>остаточный срок годности не менее 70%. Безопасность соответствует гигиеническим нормам 2-III-4.9-01-2010, а маркировка – статье 8 Закона РА «О безопасности пищевых продуктов».</w:t>
            </w:r>
          </w:p>
        </w:tc>
        <w:tc>
          <w:tcPr>
            <w:tcW w:w="652" w:type="dxa"/>
            <w:gridSpan w:val="2"/>
            <w:vAlign w:val="bottom"/>
          </w:tcPr>
          <w:p w:rsidR="000263D3" w:rsidRDefault="00F93517" w:rsidP="000263D3">
            <w:pPr>
              <w:rPr>
                <w:rFonts w:ascii="Arial LatArm" w:hAnsi="Arial LatArm"/>
                <w:sz w:val="20"/>
                <w:szCs w:val="20"/>
              </w:rPr>
            </w:pPr>
            <w:r>
              <w:rPr>
                <w:rFonts w:ascii="Sylfaen" w:hAnsi="Sylfaen" w:cs="Sylfaen"/>
                <w:sz w:val="20"/>
                <w:szCs w:val="20"/>
              </w:rPr>
              <w:lastRenderedPageBreak/>
              <w:t>банка</w:t>
            </w:r>
          </w:p>
        </w:tc>
        <w:tc>
          <w:tcPr>
            <w:tcW w:w="850" w:type="dxa"/>
            <w:vAlign w:val="bottom"/>
          </w:tcPr>
          <w:p w:rsidR="000263D3" w:rsidRPr="00C056C0" w:rsidRDefault="000263D3" w:rsidP="000263D3">
            <w:pPr>
              <w:rPr>
                <w:rFonts w:ascii="Arial LatArm" w:hAnsi="Arial LatArm"/>
                <w:sz w:val="20"/>
                <w:szCs w:val="20"/>
              </w:rPr>
            </w:pPr>
            <w:r w:rsidRPr="00C056C0">
              <w:rPr>
                <w:rFonts w:ascii="Arial LatArm" w:hAnsi="Arial LatArm"/>
                <w:sz w:val="20"/>
                <w:szCs w:val="20"/>
              </w:rPr>
              <w:t>750</w:t>
            </w:r>
          </w:p>
        </w:tc>
        <w:tc>
          <w:tcPr>
            <w:tcW w:w="1134" w:type="dxa"/>
            <w:vAlign w:val="bottom"/>
          </w:tcPr>
          <w:p w:rsidR="000263D3" w:rsidRDefault="000263D3" w:rsidP="000263D3">
            <w:pPr>
              <w:rPr>
                <w:rFonts w:ascii="Calibri" w:hAnsi="Calibri"/>
                <w:color w:val="000000"/>
                <w:sz w:val="20"/>
                <w:szCs w:val="20"/>
              </w:rPr>
            </w:pPr>
            <w:r>
              <w:rPr>
                <w:rFonts w:ascii="Calibri" w:hAnsi="Calibri"/>
                <w:color w:val="000000"/>
                <w:sz w:val="20"/>
                <w:szCs w:val="20"/>
              </w:rPr>
              <w:t>30000</w:t>
            </w:r>
          </w:p>
        </w:tc>
        <w:tc>
          <w:tcPr>
            <w:tcW w:w="851" w:type="dxa"/>
            <w:vAlign w:val="bottom"/>
          </w:tcPr>
          <w:p w:rsidR="000263D3" w:rsidRDefault="000263D3" w:rsidP="000263D3">
            <w:pPr>
              <w:rPr>
                <w:rFonts w:ascii="Calibri" w:hAnsi="Calibri"/>
                <w:color w:val="000000"/>
                <w:sz w:val="20"/>
                <w:szCs w:val="20"/>
              </w:rPr>
            </w:pPr>
            <w:r>
              <w:rPr>
                <w:rFonts w:ascii="Calibri" w:hAnsi="Calibri"/>
                <w:color w:val="000000"/>
                <w:sz w:val="20"/>
                <w:szCs w:val="20"/>
              </w:rPr>
              <w:t>40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rPr>
                <w:rFonts w:ascii="Calibri" w:hAnsi="Calibri"/>
                <w:color w:val="000000"/>
                <w:sz w:val="20"/>
                <w:szCs w:val="20"/>
              </w:rPr>
            </w:pPr>
            <w:r>
              <w:rPr>
                <w:rFonts w:ascii="Calibri" w:hAnsi="Calibri"/>
                <w:color w:val="000000"/>
                <w:sz w:val="20"/>
                <w:szCs w:val="20"/>
              </w:rPr>
              <w:t>40</w:t>
            </w:r>
          </w:p>
        </w:tc>
        <w:tc>
          <w:tcPr>
            <w:tcW w:w="1339" w:type="dxa"/>
          </w:tcPr>
          <w:p w:rsidR="000263D3" w:rsidRDefault="000263D3" w:rsidP="000263D3">
            <w:r w:rsidRPr="005B410F">
              <w:rPr>
                <w:sz w:val="16"/>
                <w:szCs w:val="16"/>
              </w:rPr>
              <w:t xml:space="preserve">20 календарных дней после вступления договора в силу - 15.12.2023г. </w:t>
            </w:r>
            <w:r w:rsidRPr="005B410F">
              <w:rPr>
                <w:sz w:val="16"/>
                <w:szCs w:val="16"/>
              </w:rPr>
              <w:lastRenderedPageBreak/>
              <w:t>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35</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15872600</w:t>
            </w:r>
          </w:p>
        </w:tc>
        <w:tc>
          <w:tcPr>
            <w:tcW w:w="1560" w:type="dxa"/>
          </w:tcPr>
          <w:p w:rsidR="000263D3" w:rsidRPr="00467DDC" w:rsidRDefault="000263D3" w:rsidP="000263D3">
            <w:pPr>
              <w:jc w:val="center"/>
            </w:pPr>
            <w:r w:rsidRPr="00467DDC">
              <w:t>Сода</w:t>
            </w:r>
          </w:p>
        </w:tc>
        <w:tc>
          <w:tcPr>
            <w:tcW w:w="1134" w:type="dxa"/>
          </w:tcPr>
          <w:p w:rsidR="000263D3" w:rsidRDefault="000263D3" w:rsidP="000263D3">
            <w:r w:rsidRPr="009E48C3">
              <w:t>РА или эквивалент</w:t>
            </w:r>
          </w:p>
        </w:tc>
        <w:tc>
          <w:tcPr>
            <w:tcW w:w="4104" w:type="dxa"/>
          </w:tcPr>
          <w:p w:rsidR="000263D3" w:rsidRPr="000263D3" w:rsidRDefault="000263D3" w:rsidP="000263D3">
            <w:pPr>
              <w:rPr>
                <w:rFonts w:ascii="Arial LatArm" w:hAnsi="Arial LatArm" w:cs="Sylfaen"/>
                <w:i/>
                <w:sz w:val="16"/>
                <w:szCs w:val="16"/>
              </w:rPr>
            </w:pPr>
            <w:r w:rsidRPr="000263D3">
              <w:rPr>
                <w:rFonts w:ascii="Calibri" w:hAnsi="Calibri" w:cs="Calibri"/>
                <w:sz w:val="16"/>
                <w:szCs w:val="16"/>
              </w:rPr>
              <w:t>Дикарбонат</w:t>
            </w:r>
            <w:r w:rsidRPr="000263D3">
              <w:rPr>
                <w:rFonts w:ascii="Arial LatArm" w:hAnsi="Arial LatArm"/>
                <w:sz w:val="16"/>
                <w:szCs w:val="16"/>
              </w:rPr>
              <w:t xml:space="preserve"> </w:t>
            </w:r>
            <w:r w:rsidRPr="000263D3">
              <w:rPr>
                <w:rFonts w:ascii="Calibri" w:hAnsi="Calibri" w:cs="Calibri"/>
                <w:sz w:val="16"/>
                <w:szCs w:val="16"/>
              </w:rPr>
              <w:t>натрия</w:t>
            </w:r>
            <w:r w:rsidRPr="000263D3">
              <w:rPr>
                <w:rFonts w:ascii="Arial LatArm" w:hAnsi="Arial LatArm"/>
                <w:sz w:val="16"/>
                <w:szCs w:val="16"/>
              </w:rPr>
              <w:t xml:space="preserve"> </w:t>
            </w:r>
            <w:r w:rsidRPr="000263D3">
              <w:rPr>
                <w:rFonts w:ascii="Calibri" w:hAnsi="Calibri" w:cs="Calibri"/>
                <w:sz w:val="16"/>
                <w:szCs w:val="16"/>
              </w:rPr>
              <w:t>статьи</w:t>
            </w:r>
            <w:r w:rsidRPr="000263D3">
              <w:rPr>
                <w:rFonts w:ascii="Arial LatArm" w:hAnsi="Arial LatArm"/>
                <w:sz w:val="16"/>
                <w:szCs w:val="16"/>
              </w:rPr>
              <w:t xml:space="preserve"> 8 </w:t>
            </w:r>
            <w:r w:rsidRPr="000263D3">
              <w:rPr>
                <w:rFonts w:ascii="Calibri" w:hAnsi="Calibri" w:cs="Calibri"/>
                <w:sz w:val="16"/>
                <w:szCs w:val="16"/>
              </w:rPr>
              <w:t>Закона</w:t>
            </w:r>
            <w:r w:rsidRPr="000263D3">
              <w:rPr>
                <w:rFonts w:ascii="Arial LatArm" w:hAnsi="Arial LatArm"/>
                <w:sz w:val="16"/>
                <w:szCs w:val="16"/>
              </w:rPr>
              <w:t xml:space="preserve"> </w:t>
            </w:r>
            <w:r w:rsidRPr="000263D3">
              <w:rPr>
                <w:rFonts w:ascii="Calibri" w:hAnsi="Calibri" w:cs="Calibri"/>
                <w:sz w:val="16"/>
                <w:szCs w:val="16"/>
              </w:rPr>
              <w:t>РА</w:t>
            </w:r>
            <w:r w:rsidRPr="000263D3">
              <w:rPr>
                <w:rFonts w:ascii="Arial LatArm" w:hAnsi="Arial LatArm"/>
                <w:sz w:val="16"/>
                <w:szCs w:val="16"/>
              </w:rPr>
              <w:t xml:space="preserve"> "</w:t>
            </w:r>
            <w:r w:rsidRPr="000263D3">
              <w:rPr>
                <w:rFonts w:ascii="Calibri" w:hAnsi="Calibri" w:cs="Calibri"/>
                <w:sz w:val="16"/>
                <w:szCs w:val="16"/>
              </w:rPr>
              <w:t>О</w:t>
            </w:r>
            <w:r w:rsidRPr="000263D3">
              <w:rPr>
                <w:rFonts w:ascii="Arial LatArm" w:hAnsi="Arial LatArm"/>
                <w:sz w:val="16"/>
                <w:szCs w:val="16"/>
              </w:rPr>
              <w:t xml:space="preserve"> </w:t>
            </w:r>
            <w:r w:rsidRPr="000263D3">
              <w:rPr>
                <w:rFonts w:ascii="Calibri" w:hAnsi="Calibri" w:cs="Calibri"/>
                <w:sz w:val="16"/>
                <w:szCs w:val="16"/>
              </w:rPr>
              <w:t>безопасности</w:t>
            </w:r>
            <w:r w:rsidRPr="000263D3">
              <w:rPr>
                <w:rFonts w:ascii="Arial LatArm" w:hAnsi="Arial LatArm"/>
                <w:sz w:val="16"/>
                <w:szCs w:val="16"/>
              </w:rPr>
              <w:t xml:space="preserve"> </w:t>
            </w:r>
            <w:r w:rsidRPr="000263D3">
              <w:rPr>
                <w:rFonts w:ascii="Calibri" w:hAnsi="Calibri" w:cs="Calibri"/>
                <w:sz w:val="16"/>
                <w:szCs w:val="16"/>
              </w:rPr>
              <w:t>пищевых</w:t>
            </w:r>
            <w:r w:rsidRPr="000263D3">
              <w:rPr>
                <w:rFonts w:ascii="Arial LatArm" w:hAnsi="Arial LatArm"/>
                <w:sz w:val="16"/>
                <w:szCs w:val="16"/>
              </w:rPr>
              <w:t xml:space="preserve"> </w:t>
            </w:r>
            <w:r w:rsidRPr="000263D3">
              <w:rPr>
                <w:rFonts w:ascii="Calibri" w:hAnsi="Calibri" w:cs="Calibri"/>
                <w:sz w:val="16"/>
                <w:szCs w:val="16"/>
              </w:rPr>
              <w:t>продуктов</w:t>
            </w:r>
            <w:r w:rsidRPr="000263D3">
              <w:rPr>
                <w:rFonts w:ascii="Arial LatArm" w:hAnsi="Arial LatArm"/>
                <w:sz w:val="16"/>
                <w:szCs w:val="16"/>
              </w:rPr>
              <w:t>"</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каробка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36</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03222100</w:t>
            </w:r>
          </w:p>
        </w:tc>
        <w:tc>
          <w:tcPr>
            <w:tcW w:w="1560" w:type="dxa"/>
          </w:tcPr>
          <w:p w:rsidR="000263D3" w:rsidRPr="00467DDC" w:rsidRDefault="000263D3" w:rsidP="000263D3">
            <w:pPr>
              <w:jc w:val="center"/>
            </w:pPr>
            <w:r w:rsidRPr="00467DDC">
              <w:t>Банан</w:t>
            </w:r>
          </w:p>
        </w:tc>
        <w:tc>
          <w:tcPr>
            <w:tcW w:w="1134" w:type="dxa"/>
          </w:tcPr>
          <w:p w:rsidR="000263D3" w:rsidRDefault="000263D3" w:rsidP="000263D3">
            <w:r w:rsidRPr="009E48C3">
              <w:t>РА или эквивалент</w:t>
            </w:r>
          </w:p>
        </w:tc>
        <w:tc>
          <w:tcPr>
            <w:tcW w:w="4104" w:type="dxa"/>
          </w:tcPr>
          <w:p w:rsidR="000263D3" w:rsidRDefault="000263D3" w:rsidP="000263D3">
            <w:pPr>
              <w:widowControl w:val="0"/>
              <w:jc w:val="center"/>
            </w:pPr>
            <w:r w:rsidRPr="000263D3">
              <w:t>Банан свежий, II фруктологическая группа ГОСТ 4427-82 Безопасность и маркировка в соответствии с Постановлением Правительства РА 2006г. Статья 8 «Технического регламента на свежие фрукты и овощи» и Закон РА «О безопасности пищевых продуктов», утвержденные Постановлением № 1913 от 21 декабря. В зависимости от сезона: с сентября по декабрь.</w:t>
            </w:r>
          </w:p>
        </w:tc>
        <w:tc>
          <w:tcPr>
            <w:tcW w:w="652" w:type="dxa"/>
            <w:gridSpan w:val="2"/>
            <w:vAlign w:val="bottom"/>
          </w:tcPr>
          <w:p w:rsidR="000263D3" w:rsidRDefault="000263D3" w:rsidP="000263D3">
            <w:pPr>
              <w:jc w:val="center"/>
              <w:rPr>
                <w:rFonts w:ascii="Arial LatArm" w:hAnsi="Arial LatArm"/>
                <w:sz w:val="20"/>
                <w:szCs w:val="20"/>
              </w:rPr>
            </w:pPr>
            <w:r>
              <w:rPr>
                <w:rFonts w:ascii="Sylfaen" w:hAnsi="Sylfaen" w:cs="Sylfaen"/>
                <w:sz w:val="20"/>
                <w:szCs w:val="20"/>
              </w:rPr>
              <w:t>կգ</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780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78000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37</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15841100</w:t>
            </w:r>
          </w:p>
        </w:tc>
        <w:tc>
          <w:tcPr>
            <w:tcW w:w="1560" w:type="dxa"/>
          </w:tcPr>
          <w:p w:rsidR="000263D3" w:rsidRPr="00467DDC" w:rsidRDefault="000263D3" w:rsidP="000263D3">
            <w:pPr>
              <w:jc w:val="center"/>
            </w:pPr>
            <w:r w:rsidRPr="00467DDC">
              <w:t>Какао</w:t>
            </w:r>
          </w:p>
        </w:tc>
        <w:tc>
          <w:tcPr>
            <w:tcW w:w="1134" w:type="dxa"/>
          </w:tcPr>
          <w:p w:rsidR="000263D3" w:rsidRDefault="000263D3" w:rsidP="000263D3">
            <w:r w:rsidRPr="009E48C3">
              <w:t>РА или эквивалент</w:t>
            </w:r>
          </w:p>
        </w:tc>
        <w:tc>
          <w:tcPr>
            <w:tcW w:w="4104" w:type="dxa"/>
          </w:tcPr>
          <w:p w:rsidR="000263D3" w:rsidRDefault="000263D3" w:rsidP="000263D3">
            <w:pPr>
              <w:widowControl w:val="0"/>
              <w:jc w:val="center"/>
            </w:pPr>
            <w:r w:rsidRPr="000263D3">
              <w:t>Влажность: не более 6,0 %, рН не более 7,1 %, дисперсность: не менее 90,0 %, расфасованная в бумажные коробки и металлические или стеклянные банки, а также невзвешенная, ГОСТ 108-76, безопасность: N 2-III - 4.9-01-2003 (СанПин РД 2.3.2-1078-01) санитарно-эпидемиологических правил и норм и требований Закона РА «О безопасности пищевых продуктов». Дата производства, срок годности, условия хранения должны быть указаны на упаковке или этикетке.</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4500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31500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7</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38</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15871257</w:t>
            </w:r>
          </w:p>
        </w:tc>
        <w:tc>
          <w:tcPr>
            <w:tcW w:w="1560" w:type="dxa"/>
          </w:tcPr>
          <w:p w:rsidR="000263D3" w:rsidRPr="00467DDC" w:rsidRDefault="000263D3" w:rsidP="000263D3">
            <w:pPr>
              <w:jc w:val="center"/>
            </w:pPr>
            <w:r w:rsidRPr="00467DDC">
              <w:t>специи</w:t>
            </w:r>
          </w:p>
        </w:tc>
        <w:tc>
          <w:tcPr>
            <w:tcW w:w="1134" w:type="dxa"/>
          </w:tcPr>
          <w:p w:rsidR="000263D3" w:rsidRDefault="000263D3" w:rsidP="000263D3">
            <w:r w:rsidRPr="009E48C3">
              <w:t>РА или эквивалент</w:t>
            </w:r>
          </w:p>
        </w:tc>
        <w:tc>
          <w:tcPr>
            <w:tcW w:w="4104" w:type="dxa"/>
          </w:tcPr>
          <w:p w:rsidR="000263D3" w:rsidRDefault="000263D3" w:rsidP="000263D3">
            <w:pPr>
              <w:widowControl w:val="0"/>
              <w:jc w:val="center"/>
            </w:pPr>
            <w:r w:rsidRPr="000263D3">
              <w:t>Сухие целые лавровые листья. Статья 8 Закона РА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каробка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110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14300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130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130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39</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03221124</w:t>
            </w:r>
          </w:p>
        </w:tc>
        <w:tc>
          <w:tcPr>
            <w:tcW w:w="1560" w:type="dxa"/>
          </w:tcPr>
          <w:p w:rsidR="00F93517" w:rsidRPr="00467DDC" w:rsidRDefault="00F93517" w:rsidP="00F93517">
            <w:pPr>
              <w:jc w:val="center"/>
            </w:pPr>
            <w:r w:rsidRPr="00467DDC">
              <w:t>Огурец</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0263D3">
              <w:t>Огурец местного свежего употребления, безопасность согласно санитарно-эпидемиологическим правилам и нормам N 2-III-4,9-01-2003 (СанПин РД 2,3,2-1078-01) и статье 9 Закона РА «О безопасности пищевых продуктов» статьи</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63000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180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180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40</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15331139</w:t>
            </w:r>
          </w:p>
        </w:tc>
        <w:tc>
          <w:tcPr>
            <w:tcW w:w="1560" w:type="dxa"/>
          </w:tcPr>
          <w:p w:rsidR="00F93517" w:rsidRPr="00467DDC" w:rsidRDefault="00F93517" w:rsidP="00F93517">
            <w:pPr>
              <w:jc w:val="center"/>
            </w:pPr>
            <w:r w:rsidRPr="00467DDC">
              <w:t>Помидор</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0263D3">
              <w:t>Томаты местного свежего типа использования, безопасности согласно санитарно-эпидемиологическим правилам и нормам N 2-III-4,9-01-2003 (РД Сан Пин 2,3,2-1078-01) и 9-й РА Закон «О безопасности пищевых продуктов» ст.</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52500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41</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15871256</w:t>
            </w:r>
          </w:p>
        </w:tc>
        <w:tc>
          <w:tcPr>
            <w:tcW w:w="1560" w:type="dxa"/>
          </w:tcPr>
          <w:p w:rsidR="00F93517" w:rsidRPr="00467DDC" w:rsidRDefault="00F93517" w:rsidP="00F93517">
            <w:pPr>
              <w:jc w:val="center"/>
            </w:pPr>
            <w:r w:rsidRPr="00467DDC">
              <w:t>Красный перец молотый</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Перец черный и красный молотый / ГОСТ 29053-91. Конфеты на выбор в полиэтиленовой упаковке до 1 кг. Срок годности не менее 12 месяцев со дня изготовления. Остаточный срок годности на момент поставки не менее 70%. Безопасность, упаковка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4000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16000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lastRenderedPageBreak/>
              <w:t>42</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15331170</w:t>
            </w:r>
          </w:p>
        </w:tc>
        <w:tc>
          <w:tcPr>
            <w:tcW w:w="1560" w:type="dxa"/>
          </w:tcPr>
          <w:p w:rsidR="00F93517" w:rsidRPr="00467DDC" w:rsidRDefault="00F93517" w:rsidP="00F93517">
            <w:pPr>
              <w:jc w:val="center"/>
            </w:pPr>
            <w:r w:rsidRPr="00467DDC">
              <w:t>Перец зеленый</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Перец для употребления в свежем виде, безопасность согласно санитарно-эпидемиологическим правилам и нормам N 2-III-4,9-01-2003 (РД СанПиН 2,3,2-1078-01) и статье 9 Закона РА " О безопасности пищевых продуктов»</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14000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43</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15331163</w:t>
            </w:r>
          </w:p>
        </w:tc>
        <w:tc>
          <w:tcPr>
            <w:tcW w:w="1560" w:type="dxa"/>
          </w:tcPr>
          <w:p w:rsidR="00F93517" w:rsidRPr="00467DDC" w:rsidRDefault="00F93517" w:rsidP="00F93517">
            <w:pPr>
              <w:jc w:val="center"/>
            </w:pPr>
            <w:r w:rsidRPr="00467DDC">
              <w:t>Рука</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t>Внешний вид: корни свежие, целые, без болезней, сухие, не загрязненные, без трещин и повреждений.</w:t>
            </w:r>
          </w:p>
          <w:p w:rsidR="00F93517" w:rsidRDefault="00F93517" w:rsidP="00F93517">
            <w:pPr>
              <w:widowControl w:val="0"/>
              <w:jc w:val="center"/>
            </w:pPr>
            <w:r>
              <w:t>Внутреннее строение: мякоть сочная, темно-красная различных оттенков.</w:t>
            </w:r>
          </w:p>
          <w:p w:rsidR="00F93517" w:rsidRDefault="00F93517" w:rsidP="00F93517">
            <w:pPr>
              <w:widowControl w:val="0"/>
              <w:jc w:val="center"/>
            </w:pPr>
            <w:r>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w:t>
            </w:r>
          </w:p>
          <w:p w:rsidR="00F93517" w:rsidRDefault="00F93517" w:rsidP="00F93517">
            <w:pPr>
              <w:widowControl w:val="0"/>
              <w:jc w:val="center"/>
            </w:pPr>
            <w:r>
              <w:t>Из почвы, прикрепленной к корням</w:t>
            </w:r>
          </w:p>
          <w:p w:rsidR="00F93517" w:rsidRDefault="00F93517" w:rsidP="00F93517">
            <w:pPr>
              <w:widowControl w:val="0"/>
              <w:jc w:val="center"/>
            </w:pPr>
            <w:r>
              <w:t>сумма не более 1% от общей суммы.</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350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35000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872C1E">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44</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03222113</w:t>
            </w:r>
          </w:p>
        </w:tc>
        <w:tc>
          <w:tcPr>
            <w:tcW w:w="1560" w:type="dxa"/>
          </w:tcPr>
          <w:p w:rsidR="00F93517" w:rsidRPr="00467DDC" w:rsidRDefault="00F93517" w:rsidP="00F93517">
            <w:pPr>
              <w:jc w:val="center"/>
            </w:pPr>
            <w:r w:rsidRPr="00467DDC">
              <w:t>Изюм</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Изюм желтый, крупный, без косточек</w:t>
            </w:r>
          </w:p>
        </w:tc>
        <w:tc>
          <w:tcPr>
            <w:tcW w:w="652" w:type="dxa"/>
            <w:gridSpan w:val="2"/>
          </w:tcPr>
          <w:p w:rsidR="00F93517" w:rsidRDefault="00F93517" w:rsidP="00F93517">
            <w:r w:rsidRPr="00EF3069">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1500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4500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45</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15331185</w:t>
            </w:r>
          </w:p>
        </w:tc>
        <w:tc>
          <w:tcPr>
            <w:tcW w:w="1560" w:type="dxa"/>
          </w:tcPr>
          <w:p w:rsidR="000263D3" w:rsidRPr="00467DDC" w:rsidRDefault="000263D3" w:rsidP="000263D3">
            <w:pPr>
              <w:jc w:val="center"/>
            </w:pPr>
            <w:r w:rsidRPr="00467DDC">
              <w:t>консервированная кукуруза</w:t>
            </w:r>
          </w:p>
        </w:tc>
        <w:tc>
          <w:tcPr>
            <w:tcW w:w="1134" w:type="dxa"/>
          </w:tcPr>
          <w:p w:rsidR="000263D3" w:rsidRDefault="000263D3" w:rsidP="000263D3">
            <w:r w:rsidRPr="009E48C3">
              <w:t>РА или эквивалент</w:t>
            </w:r>
          </w:p>
        </w:tc>
        <w:tc>
          <w:tcPr>
            <w:tcW w:w="4104" w:type="dxa"/>
          </w:tcPr>
          <w:p w:rsidR="000263D3" w:rsidRDefault="00846664" w:rsidP="000263D3">
            <w:pPr>
              <w:widowControl w:val="0"/>
              <w:jc w:val="center"/>
            </w:pPr>
            <w:r w:rsidRPr="00846664">
              <w:t>Кукуруза сахарная гранулированная, прошедшая соответствующую обработку, в металлической и стеклянной таре, состав: кукуруза, соль, вода, остаточный срок годности не менее 70%. / 400 г/Безопасность согласно гигиеническим нормам 2-III-4.9-01-2010 и маркировка согласно статье 8 Закона РА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каробка</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500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25000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50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50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lastRenderedPageBreak/>
              <w:t>46</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15811130</w:t>
            </w:r>
          </w:p>
        </w:tc>
        <w:tc>
          <w:tcPr>
            <w:tcW w:w="1560" w:type="dxa"/>
          </w:tcPr>
          <w:p w:rsidR="000263D3" w:rsidRPr="00467DDC" w:rsidRDefault="000263D3" w:rsidP="000263D3">
            <w:pPr>
              <w:jc w:val="center"/>
            </w:pPr>
            <w:r w:rsidRPr="00467DDC">
              <w:t>Бул</w:t>
            </w:r>
            <w:r>
              <w:t>ки</w:t>
            </w:r>
          </w:p>
        </w:tc>
        <w:tc>
          <w:tcPr>
            <w:tcW w:w="1134" w:type="dxa"/>
          </w:tcPr>
          <w:p w:rsidR="000263D3" w:rsidRDefault="000263D3" w:rsidP="000263D3">
            <w:r w:rsidRPr="009E48C3">
              <w:t>РА или эквивалент</w:t>
            </w:r>
          </w:p>
        </w:tc>
        <w:tc>
          <w:tcPr>
            <w:tcW w:w="4104" w:type="dxa"/>
          </w:tcPr>
          <w:p w:rsidR="000263D3" w:rsidRDefault="00846664" w:rsidP="000263D3">
            <w:pPr>
              <w:widowControl w:val="0"/>
              <w:jc w:val="center"/>
            </w:pPr>
            <w:r w:rsidRPr="00846664">
              <w:t>Булочка из пшеничной муки высшего сорта, по крупинкам, каждое зерно упаковано, с начинкой из изюма. Свежие, выпеченные в тот же день. Безопасность и маркировка в соответствии с действующими санитарно-гигиеническими правилами и нормами и требованиями Закона «О безопасности пищевых продуктов» РА. Дата производства, срок годности, условия хранения должны быть указаны на упаковке или этикетке.</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вещ</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100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90000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900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900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47</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15333100</w:t>
            </w:r>
          </w:p>
        </w:tc>
        <w:tc>
          <w:tcPr>
            <w:tcW w:w="1560" w:type="dxa"/>
          </w:tcPr>
          <w:p w:rsidR="000263D3" w:rsidRPr="00467DDC" w:rsidRDefault="000263D3" w:rsidP="000263D3">
            <w:pPr>
              <w:jc w:val="center"/>
            </w:pPr>
            <w:r w:rsidRPr="00467DDC">
              <w:t>томатная паста</w:t>
            </w:r>
          </w:p>
        </w:tc>
        <w:tc>
          <w:tcPr>
            <w:tcW w:w="1134" w:type="dxa"/>
          </w:tcPr>
          <w:p w:rsidR="000263D3" w:rsidRDefault="000263D3" w:rsidP="000263D3">
            <w:r w:rsidRPr="009E48C3">
              <w:t>РА или эквивалент</w:t>
            </w:r>
          </w:p>
        </w:tc>
        <w:tc>
          <w:tcPr>
            <w:tcW w:w="4104" w:type="dxa"/>
          </w:tcPr>
          <w:p w:rsidR="000263D3" w:rsidRDefault="00846664" w:rsidP="000263D3">
            <w:pPr>
              <w:widowControl w:val="0"/>
              <w:jc w:val="center"/>
            </w:pPr>
            <w:r w:rsidRPr="00846664">
              <w:t>Высокий или первый типы, со стеклянной тарой, ГОСТ 3343-89. Безопасность: согласно гигиеническим нормативам N 2-III-4.9-01-2010 и статье 8 Закона РА "О безопасности пищевых продуктов". 1 кг контейнер</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кг</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1100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35200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32</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32</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6F341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48</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03211600</w:t>
            </w:r>
          </w:p>
        </w:tc>
        <w:tc>
          <w:tcPr>
            <w:tcW w:w="1560" w:type="dxa"/>
          </w:tcPr>
          <w:p w:rsidR="00F93517" w:rsidRPr="00467DDC" w:rsidRDefault="00F93517" w:rsidP="00F93517">
            <w:pPr>
              <w:jc w:val="center"/>
            </w:pPr>
            <w:r w:rsidRPr="00467DDC">
              <w:t>Овсяные хлопья</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Овсянка Геркулес, расфасованная в картонные коробки.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652" w:type="dxa"/>
            <w:gridSpan w:val="2"/>
          </w:tcPr>
          <w:p w:rsidR="00F93517" w:rsidRDefault="00F93517" w:rsidP="00F93517">
            <w:r w:rsidRPr="00B16A41">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600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9000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6F341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49</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03222121</w:t>
            </w:r>
          </w:p>
        </w:tc>
        <w:tc>
          <w:tcPr>
            <w:tcW w:w="1560" w:type="dxa"/>
          </w:tcPr>
          <w:p w:rsidR="00F93517" w:rsidRPr="00467DDC" w:rsidRDefault="00F93517" w:rsidP="00F93517">
            <w:pPr>
              <w:jc w:val="center"/>
            </w:pPr>
            <w:r w:rsidRPr="00467DDC">
              <w:t>Мандарин</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 xml:space="preserve">Мандарин свежий, I фруктологической группы, с желтой кожурой и мякотью, ГОСТ 4428-82, безопасность, упаковка и маркировка по Кодексу РА. 2006 г. «Технология </w:t>
            </w:r>
            <w:r w:rsidRPr="00846664">
              <w:lastRenderedPageBreak/>
              <w:t>свежих фруктов и овощей», утвержденная постановлением N 1913 от 21 декабря. Положения» и статьей 8 Закона РА «О безопасности пищевых продуктов».</w:t>
            </w:r>
          </w:p>
        </w:tc>
        <w:tc>
          <w:tcPr>
            <w:tcW w:w="652" w:type="dxa"/>
            <w:gridSpan w:val="2"/>
          </w:tcPr>
          <w:p w:rsidR="00F93517" w:rsidRDefault="00F93517" w:rsidP="00F93517">
            <w:r w:rsidRPr="00B16A41">
              <w:rPr>
                <w:rFonts w:ascii="Sylfaen" w:hAnsi="Sylfaen" w:cs="Sylfaen"/>
                <w:sz w:val="20"/>
                <w:szCs w:val="20"/>
              </w:rPr>
              <w:lastRenderedPageBreak/>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400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36000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90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90</w:t>
            </w:r>
          </w:p>
        </w:tc>
        <w:tc>
          <w:tcPr>
            <w:tcW w:w="1339" w:type="dxa"/>
          </w:tcPr>
          <w:p w:rsidR="00F93517" w:rsidRDefault="00F93517" w:rsidP="00F93517">
            <w:r w:rsidRPr="005B410F">
              <w:rPr>
                <w:sz w:val="16"/>
                <w:szCs w:val="16"/>
              </w:rPr>
              <w:t xml:space="preserve">20 календарных дней после вступления договора в силу - 15.12.2023г. По предварительному заказу </w:t>
            </w:r>
            <w:r w:rsidRPr="005B410F">
              <w:rPr>
                <w:sz w:val="16"/>
                <w:szCs w:val="16"/>
              </w:rPr>
              <w:lastRenderedPageBreak/>
              <w:t>покупателя</w:t>
            </w:r>
            <w:r w:rsidRPr="005B410F">
              <w:rPr>
                <w:rFonts w:ascii="GHEA Grapalat" w:hAnsi="GHEA Grapalat"/>
                <w:b/>
                <w:sz w:val="16"/>
                <w:szCs w:val="16"/>
              </w:rPr>
              <w:t xml:space="preserve"> </w:t>
            </w:r>
          </w:p>
        </w:tc>
      </w:tr>
      <w:tr w:rsidR="00F93517" w:rsidRPr="00DF14CF" w:rsidTr="006F3416">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lastRenderedPageBreak/>
              <w:t>50</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15331185</w:t>
            </w:r>
          </w:p>
        </w:tc>
        <w:tc>
          <w:tcPr>
            <w:tcW w:w="1560" w:type="dxa"/>
          </w:tcPr>
          <w:p w:rsidR="00F93517" w:rsidRPr="00467DDC" w:rsidRDefault="00F93517" w:rsidP="00F93517">
            <w:pPr>
              <w:jc w:val="center"/>
            </w:pPr>
            <w:r w:rsidRPr="00467DDC">
              <w:t>Сухие кукурузные хлопья (хлопья)</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Влажность: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652" w:type="dxa"/>
            <w:gridSpan w:val="2"/>
          </w:tcPr>
          <w:p w:rsidR="00F93517" w:rsidRDefault="00F93517" w:rsidP="00F93517">
            <w:r w:rsidRPr="00B16A41">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1500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15000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0263D3" w:rsidRPr="00DF14CF" w:rsidTr="00177E69">
        <w:trPr>
          <w:gridAfter w:val="1"/>
          <w:wAfter w:w="32" w:type="dxa"/>
          <w:trHeight w:val="594"/>
          <w:jc w:val="center"/>
        </w:trPr>
        <w:tc>
          <w:tcPr>
            <w:tcW w:w="660" w:type="dxa"/>
          </w:tcPr>
          <w:p w:rsidR="000263D3" w:rsidRDefault="000263D3" w:rsidP="000263D3">
            <w:pPr>
              <w:rPr>
                <w:rFonts w:ascii="Sylfaen" w:hAnsi="Sylfaen"/>
                <w:sz w:val="16"/>
                <w:szCs w:val="16"/>
              </w:rPr>
            </w:pPr>
            <w:r>
              <w:rPr>
                <w:rFonts w:ascii="Sylfaen" w:hAnsi="Sylfaen"/>
                <w:sz w:val="16"/>
                <w:szCs w:val="16"/>
              </w:rPr>
              <w:t>51</w:t>
            </w:r>
          </w:p>
        </w:tc>
        <w:tc>
          <w:tcPr>
            <w:tcW w:w="1417" w:type="dxa"/>
            <w:vAlign w:val="bottom"/>
          </w:tcPr>
          <w:p w:rsidR="000263D3" w:rsidRDefault="000263D3" w:rsidP="000263D3">
            <w:pPr>
              <w:jc w:val="center"/>
              <w:rPr>
                <w:rFonts w:ascii="Arial LatArm" w:hAnsi="Arial LatArm"/>
                <w:sz w:val="20"/>
                <w:szCs w:val="20"/>
              </w:rPr>
            </w:pPr>
            <w:r>
              <w:rPr>
                <w:rFonts w:ascii="Arial LatArm" w:hAnsi="Arial LatArm"/>
                <w:sz w:val="20"/>
                <w:szCs w:val="20"/>
              </w:rPr>
              <w:t>03221126</w:t>
            </w:r>
          </w:p>
        </w:tc>
        <w:tc>
          <w:tcPr>
            <w:tcW w:w="1560" w:type="dxa"/>
          </w:tcPr>
          <w:p w:rsidR="000263D3" w:rsidRPr="00467DDC" w:rsidRDefault="000263D3" w:rsidP="000263D3">
            <w:pPr>
              <w:jc w:val="center"/>
            </w:pPr>
            <w:r w:rsidRPr="00BF73CF">
              <w:t>Листья салата</w:t>
            </w:r>
          </w:p>
        </w:tc>
        <w:tc>
          <w:tcPr>
            <w:tcW w:w="1134" w:type="dxa"/>
          </w:tcPr>
          <w:p w:rsidR="000263D3" w:rsidRDefault="000263D3" w:rsidP="000263D3">
            <w:r w:rsidRPr="009E48C3">
              <w:t>РА или эквивалент</w:t>
            </w:r>
          </w:p>
        </w:tc>
        <w:tc>
          <w:tcPr>
            <w:tcW w:w="4104" w:type="dxa"/>
          </w:tcPr>
          <w:p w:rsidR="000263D3" w:rsidRDefault="00846664" w:rsidP="000263D3">
            <w:pPr>
              <w:widowControl w:val="0"/>
              <w:jc w:val="center"/>
            </w:pPr>
            <w:r w:rsidRPr="00846664">
              <w:t>свежий, среднего размера, безопасный согласно санитарно-эпидемиологическим правилам и нормам N 2-III-4,9-01-2003 (РД СанПиН 2,3,2-1078-01) и ст.9 РА Закон «О безопасности пищевых продуктов»</w:t>
            </w:r>
          </w:p>
        </w:tc>
        <w:tc>
          <w:tcPr>
            <w:tcW w:w="652" w:type="dxa"/>
            <w:gridSpan w:val="2"/>
            <w:vAlign w:val="bottom"/>
          </w:tcPr>
          <w:p w:rsidR="000263D3" w:rsidRDefault="00F93517" w:rsidP="000263D3">
            <w:pPr>
              <w:jc w:val="center"/>
              <w:rPr>
                <w:rFonts w:ascii="Arial LatArm" w:hAnsi="Arial LatArm"/>
                <w:sz w:val="20"/>
                <w:szCs w:val="20"/>
              </w:rPr>
            </w:pPr>
            <w:r>
              <w:rPr>
                <w:rFonts w:ascii="Sylfaen" w:hAnsi="Sylfaen" w:cs="Sylfaen"/>
                <w:sz w:val="20"/>
                <w:szCs w:val="20"/>
              </w:rPr>
              <w:t>кап</w:t>
            </w:r>
          </w:p>
        </w:tc>
        <w:tc>
          <w:tcPr>
            <w:tcW w:w="850" w:type="dxa"/>
            <w:vAlign w:val="bottom"/>
          </w:tcPr>
          <w:p w:rsidR="000263D3" w:rsidRPr="00C056C0" w:rsidRDefault="000263D3" w:rsidP="000263D3">
            <w:pPr>
              <w:jc w:val="center"/>
              <w:rPr>
                <w:rFonts w:ascii="Arial LatArm" w:hAnsi="Arial LatArm"/>
                <w:sz w:val="20"/>
                <w:szCs w:val="20"/>
              </w:rPr>
            </w:pPr>
            <w:r w:rsidRPr="00C056C0">
              <w:rPr>
                <w:rFonts w:ascii="Arial LatArm" w:hAnsi="Arial LatArm"/>
                <w:sz w:val="20"/>
                <w:szCs w:val="20"/>
              </w:rPr>
              <w:t>200</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20000</w:t>
            </w:r>
          </w:p>
        </w:tc>
        <w:tc>
          <w:tcPr>
            <w:tcW w:w="851"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100</w:t>
            </w:r>
          </w:p>
        </w:tc>
        <w:tc>
          <w:tcPr>
            <w:tcW w:w="1134" w:type="dxa"/>
          </w:tcPr>
          <w:p w:rsidR="000263D3" w:rsidRDefault="000263D3" w:rsidP="000263D3">
            <w:r w:rsidRPr="00BE5830">
              <w:rPr>
                <w:sz w:val="20"/>
                <w:szCs w:val="20"/>
              </w:rPr>
              <w:t>г. Гораван Геворг Марзпетуни 7</w:t>
            </w:r>
          </w:p>
        </w:tc>
        <w:tc>
          <w:tcPr>
            <w:tcW w:w="1134" w:type="dxa"/>
            <w:vAlign w:val="bottom"/>
          </w:tcPr>
          <w:p w:rsidR="000263D3" w:rsidRDefault="000263D3" w:rsidP="000263D3">
            <w:pPr>
              <w:jc w:val="right"/>
              <w:rPr>
                <w:rFonts w:ascii="Calibri" w:hAnsi="Calibri"/>
                <w:color w:val="000000"/>
                <w:sz w:val="20"/>
                <w:szCs w:val="20"/>
              </w:rPr>
            </w:pPr>
            <w:r>
              <w:rPr>
                <w:rFonts w:ascii="Calibri" w:hAnsi="Calibri"/>
                <w:color w:val="000000"/>
                <w:sz w:val="20"/>
                <w:szCs w:val="20"/>
              </w:rPr>
              <w:t>100</w:t>
            </w:r>
          </w:p>
        </w:tc>
        <w:tc>
          <w:tcPr>
            <w:tcW w:w="1339" w:type="dxa"/>
          </w:tcPr>
          <w:p w:rsidR="000263D3" w:rsidRDefault="000263D3" w:rsidP="000263D3">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312A78">
        <w:trPr>
          <w:gridAfter w:val="1"/>
          <w:wAfter w:w="32" w:type="dxa"/>
          <w:trHeight w:val="594"/>
          <w:jc w:val="center"/>
        </w:trPr>
        <w:tc>
          <w:tcPr>
            <w:tcW w:w="660" w:type="dxa"/>
          </w:tcPr>
          <w:p w:rsidR="00F93517" w:rsidRDefault="00F93517" w:rsidP="00F93517">
            <w:pPr>
              <w:rPr>
                <w:rFonts w:ascii="Sylfaen" w:hAnsi="Sylfaen"/>
                <w:sz w:val="16"/>
                <w:szCs w:val="16"/>
              </w:rPr>
            </w:pPr>
            <w:r>
              <w:rPr>
                <w:rFonts w:ascii="Sylfaen" w:hAnsi="Sylfaen"/>
                <w:sz w:val="16"/>
                <w:szCs w:val="16"/>
              </w:rPr>
              <w:t>52</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15542100</w:t>
            </w:r>
          </w:p>
        </w:tc>
        <w:tc>
          <w:tcPr>
            <w:tcW w:w="1560" w:type="dxa"/>
          </w:tcPr>
          <w:p w:rsidR="00F93517" w:rsidRPr="00467DDC" w:rsidRDefault="00F93517" w:rsidP="00F93517">
            <w:pPr>
              <w:jc w:val="center"/>
            </w:pPr>
            <w:r w:rsidRPr="00467DDC">
              <w:t>Творог</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Творог жирностью 18%, кислотностью 210-240°Т, упакованный в потребительскую тару, безопасность и маркировка согласно постановлению правительства РА от 2006г. Статья 8 Закона РА "О безопасности пищевых продуктов" и "Технический регламент требований к молоку, молочной продукции и их продукции", утвержденные Решением N1925 от 21 декабря.</w:t>
            </w:r>
          </w:p>
        </w:tc>
        <w:tc>
          <w:tcPr>
            <w:tcW w:w="652" w:type="dxa"/>
            <w:gridSpan w:val="2"/>
          </w:tcPr>
          <w:p w:rsidR="00F93517" w:rsidRDefault="00F93517" w:rsidP="00F93517">
            <w:r w:rsidRPr="000060F0">
              <w:rPr>
                <w:rFonts w:ascii="Sylfaen" w:hAnsi="Sylfaen" w:cs="Sylfaen"/>
                <w:sz w:val="20"/>
                <w:szCs w:val="20"/>
              </w:rPr>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80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136000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1700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1700</w:t>
            </w:r>
          </w:p>
        </w:tc>
        <w:tc>
          <w:tcPr>
            <w:tcW w:w="1339" w:type="dxa"/>
          </w:tcPr>
          <w:p w:rsidR="00F93517" w:rsidRDefault="00F93517" w:rsidP="00F93517">
            <w:r w:rsidRPr="005B410F">
              <w:rPr>
                <w:sz w:val="16"/>
                <w:szCs w:val="16"/>
              </w:rPr>
              <w:t>20 календарных дней после вступления договора в силу - 15.12.2023г. По предварительному заказу покупателя</w:t>
            </w:r>
            <w:r w:rsidRPr="005B410F">
              <w:rPr>
                <w:rFonts w:ascii="GHEA Grapalat" w:hAnsi="GHEA Grapalat"/>
                <w:b/>
                <w:sz w:val="16"/>
                <w:szCs w:val="16"/>
              </w:rPr>
              <w:t xml:space="preserve"> </w:t>
            </w:r>
          </w:p>
        </w:tc>
      </w:tr>
      <w:tr w:rsidR="00F93517" w:rsidRPr="00DF14CF" w:rsidTr="00F93517">
        <w:trPr>
          <w:gridAfter w:val="1"/>
          <w:wAfter w:w="32" w:type="dxa"/>
          <w:trHeight w:val="768"/>
          <w:jc w:val="center"/>
        </w:trPr>
        <w:tc>
          <w:tcPr>
            <w:tcW w:w="660" w:type="dxa"/>
          </w:tcPr>
          <w:p w:rsidR="00F93517" w:rsidRDefault="00F93517" w:rsidP="00F93517">
            <w:pPr>
              <w:rPr>
                <w:rFonts w:ascii="Sylfaen" w:hAnsi="Sylfaen"/>
                <w:sz w:val="16"/>
                <w:szCs w:val="16"/>
              </w:rPr>
            </w:pPr>
            <w:r>
              <w:rPr>
                <w:rFonts w:ascii="Sylfaen" w:hAnsi="Sylfaen"/>
                <w:sz w:val="16"/>
                <w:szCs w:val="16"/>
              </w:rPr>
              <w:t>53</w:t>
            </w:r>
          </w:p>
        </w:tc>
        <w:tc>
          <w:tcPr>
            <w:tcW w:w="141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03221113</w:t>
            </w:r>
          </w:p>
        </w:tc>
        <w:tc>
          <w:tcPr>
            <w:tcW w:w="1560" w:type="dxa"/>
          </w:tcPr>
          <w:p w:rsidR="00F93517" w:rsidRDefault="00F93517" w:rsidP="00F93517">
            <w:pPr>
              <w:jc w:val="center"/>
            </w:pPr>
            <w:r w:rsidRPr="00467DDC">
              <w:t>Фасоль зернистая</w:t>
            </w:r>
          </w:p>
        </w:tc>
        <w:tc>
          <w:tcPr>
            <w:tcW w:w="1134" w:type="dxa"/>
          </w:tcPr>
          <w:p w:rsidR="00F93517" w:rsidRDefault="00F93517" w:rsidP="00F93517">
            <w:r w:rsidRPr="009E48C3">
              <w:t>РА или эквивалент</w:t>
            </w:r>
          </w:p>
        </w:tc>
        <w:tc>
          <w:tcPr>
            <w:tcW w:w="4104" w:type="dxa"/>
          </w:tcPr>
          <w:p w:rsidR="00F93517" w:rsidRDefault="00F93517" w:rsidP="00F93517">
            <w:pPr>
              <w:widowControl w:val="0"/>
              <w:jc w:val="center"/>
            </w:pPr>
            <w:r w:rsidRPr="00846664">
              <w:t xml:space="preserve">Бобы окрашенные, одноцветные, яркой окраски, сухие влажностью не более 15% или средней сухости </w:t>
            </w:r>
            <w:r w:rsidRPr="00846664">
              <w:lastRenderedPageBreak/>
              <w:t>(15,1-18,0)%. Безопасность согласно гигиеническим нормативам N 2-III-4.9-01-2010, статья 8 Закона РА "О безопасности пищевых продуктов". Остаточный срок годности не менее 50%</w:t>
            </w:r>
          </w:p>
        </w:tc>
        <w:tc>
          <w:tcPr>
            <w:tcW w:w="652" w:type="dxa"/>
            <w:gridSpan w:val="2"/>
          </w:tcPr>
          <w:p w:rsidR="00F93517" w:rsidRDefault="00F93517" w:rsidP="00F93517">
            <w:r w:rsidRPr="000060F0">
              <w:rPr>
                <w:rFonts w:ascii="Sylfaen" w:hAnsi="Sylfaen" w:cs="Sylfaen"/>
                <w:sz w:val="20"/>
                <w:szCs w:val="20"/>
              </w:rPr>
              <w:lastRenderedPageBreak/>
              <w:t>кг</w:t>
            </w:r>
          </w:p>
        </w:tc>
        <w:tc>
          <w:tcPr>
            <w:tcW w:w="850" w:type="dxa"/>
            <w:vAlign w:val="bottom"/>
          </w:tcPr>
          <w:p w:rsidR="00F93517" w:rsidRPr="00C056C0" w:rsidRDefault="00F93517" w:rsidP="00F93517">
            <w:pPr>
              <w:jc w:val="center"/>
              <w:rPr>
                <w:rFonts w:ascii="Arial LatArm" w:hAnsi="Arial LatArm"/>
                <w:sz w:val="20"/>
                <w:szCs w:val="20"/>
              </w:rPr>
            </w:pPr>
            <w:r w:rsidRPr="00C056C0">
              <w:rPr>
                <w:rFonts w:ascii="Arial LatArm" w:hAnsi="Arial LatArm"/>
                <w:sz w:val="20"/>
                <w:szCs w:val="20"/>
              </w:rPr>
              <w:t>1250</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50000</w:t>
            </w:r>
          </w:p>
        </w:tc>
        <w:tc>
          <w:tcPr>
            <w:tcW w:w="851"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40</w:t>
            </w:r>
          </w:p>
        </w:tc>
        <w:tc>
          <w:tcPr>
            <w:tcW w:w="1134" w:type="dxa"/>
          </w:tcPr>
          <w:p w:rsidR="00F93517" w:rsidRDefault="00F93517" w:rsidP="00F93517">
            <w:r w:rsidRPr="00BE5830">
              <w:rPr>
                <w:sz w:val="20"/>
                <w:szCs w:val="20"/>
              </w:rPr>
              <w:t>г. Гораван Геворг Марзпетуни 7</w:t>
            </w:r>
          </w:p>
        </w:tc>
        <w:tc>
          <w:tcPr>
            <w:tcW w:w="1134" w:type="dxa"/>
            <w:vAlign w:val="bottom"/>
          </w:tcPr>
          <w:p w:rsidR="00F93517" w:rsidRDefault="00F93517" w:rsidP="00F93517">
            <w:pPr>
              <w:jc w:val="right"/>
              <w:rPr>
                <w:rFonts w:ascii="Calibri" w:hAnsi="Calibri"/>
                <w:color w:val="000000"/>
                <w:sz w:val="20"/>
                <w:szCs w:val="20"/>
              </w:rPr>
            </w:pPr>
            <w:r>
              <w:rPr>
                <w:rFonts w:ascii="Calibri" w:hAnsi="Calibri"/>
                <w:color w:val="000000"/>
                <w:sz w:val="20"/>
                <w:szCs w:val="20"/>
              </w:rPr>
              <w:t>40</w:t>
            </w:r>
          </w:p>
        </w:tc>
        <w:tc>
          <w:tcPr>
            <w:tcW w:w="1339" w:type="dxa"/>
          </w:tcPr>
          <w:p w:rsidR="00F93517" w:rsidRDefault="00F93517" w:rsidP="00F93517">
            <w:r w:rsidRPr="005B410F">
              <w:rPr>
                <w:sz w:val="16"/>
                <w:szCs w:val="16"/>
              </w:rPr>
              <w:t xml:space="preserve">20 календарных дней после вступления договора в силу - 15.12.2023г. </w:t>
            </w:r>
            <w:r w:rsidRPr="005B410F">
              <w:rPr>
                <w:sz w:val="16"/>
                <w:szCs w:val="16"/>
              </w:rPr>
              <w:lastRenderedPageBreak/>
              <w:t>По предварительному заказу покупателя</w:t>
            </w:r>
            <w:r w:rsidRPr="005B410F">
              <w:rPr>
                <w:rFonts w:ascii="GHEA Grapalat" w:hAnsi="GHEA Grapalat"/>
                <w:b/>
                <w:sz w:val="16"/>
                <w:szCs w:val="16"/>
              </w:rPr>
              <w:t xml:space="preserve"> </w:t>
            </w:r>
          </w:p>
        </w:tc>
      </w:tr>
    </w:tbl>
    <w:p w:rsidR="008C0813" w:rsidRPr="00D646F5" w:rsidRDefault="008C0813" w:rsidP="00864B8A">
      <w:pPr>
        <w:widowControl w:val="0"/>
        <w:spacing w:after="160"/>
        <w:rPr>
          <w:rFonts w:ascii="GHEA Grapalat" w:hAnsi="GHEA Grapalat"/>
        </w:rPr>
      </w:pPr>
    </w:p>
    <w:p w:rsidR="00D176EF" w:rsidRPr="00846664" w:rsidRDefault="00D176EF" w:rsidP="00D176EF">
      <w:pPr>
        <w:widowControl w:val="0"/>
        <w:jc w:val="both"/>
        <w:rPr>
          <w:rFonts w:ascii="Arial Unicode" w:hAnsi="Arial Unicode"/>
        </w:rPr>
      </w:pPr>
    </w:p>
    <w:p w:rsidR="00F954E8" w:rsidRPr="00D176EF" w:rsidRDefault="00F954E8" w:rsidP="00B46D58">
      <w:pPr>
        <w:widowControl w:val="0"/>
        <w:jc w:val="both"/>
        <w:rPr>
          <w:rFonts w:ascii="GHEA Grapalat" w:hAnsi="GHEA Grapalat"/>
          <w:lang w:val="hy-AM"/>
        </w:rPr>
      </w:pPr>
    </w:p>
    <w:p w:rsidR="00D176EF" w:rsidRPr="00D176EF" w:rsidRDefault="00D176EF"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160D59" w:rsidRPr="00160D59" w:rsidRDefault="00160D59" w:rsidP="00160D59">
            <w:pPr>
              <w:widowControl w:val="0"/>
              <w:spacing w:after="160"/>
              <w:rPr>
                <w:rFonts w:ascii="GHEA Grapalat" w:hAnsi="GHEA Grapalat" w:cs="Sylfaen"/>
                <w:b/>
                <w:bCs/>
              </w:rPr>
            </w:pPr>
            <w:r w:rsidRPr="00B138F3">
              <w:rPr>
                <w:rFonts w:ascii="GHEA Grapalat" w:hAnsi="GHEA Grapalat"/>
                <w:b/>
              </w:rPr>
              <w:t xml:space="preserve"> ПОКУПАТЕЛЬ</w:t>
            </w:r>
          </w:p>
          <w:p w:rsidR="00EF111E" w:rsidRPr="00F3446E" w:rsidRDefault="00EF111E" w:rsidP="00EF111E">
            <w:r>
              <w:t xml:space="preserve">           </w:t>
            </w:r>
            <w:r w:rsidRPr="00F3446E">
              <w:t>"</w:t>
            </w:r>
            <w:r>
              <w:t>Гораван Гор детский сад"</w:t>
            </w:r>
            <w:r w:rsidRPr="00F3446E">
              <w:t>"</w:t>
            </w:r>
          </w:p>
          <w:p w:rsidR="00EF111E" w:rsidRDefault="00EF111E" w:rsidP="00EF111E">
            <w:pPr>
              <w:jc w:val="center"/>
            </w:pPr>
            <w:r>
              <w:t>Гораван  Г. Марзпетуни 7</w:t>
            </w:r>
          </w:p>
          <w:p w:rsidR="00EF111E" w:rsidRPr="00F3446E" w:rsidRDefault="00EF111E" w:rsidP="00EF111E">
            <w:pPr>
              <w:jc w:val="center"/>
            </w:pPr>
            <w:r w:rsidRPr="00F3446E">
              <w:t>Акба банк:</w:t>
            </w:r>
          </w:p>
          <w:p w:rsidR="00EF111E" w:rsidRPr="00F3446E" w:rsidRDefault="00EF111E" w:rsidP="00EF111E">
            <w:pPr>
              <w:jc w:val="center"/>
            </w:pPr>
            <w:r w:rsidRPr="00F3446E">
              <w:t>Веди м / с</w:t>
            </w:r>
          </w:p>
          <w:p w:rsidR="00EF111E" w:rsidRPr="00F3446E" w:rsidRDefault="00EF111E" w:rsidP="00EF111E">
            <w:pPr>
              <w:jc w:val="center"/>
            </w:pPr>
            <w:r w:rsidRPr="00F3446E">
              <w:t xml:space="preserve">ПК </w:t>
            </w:r>
            <w:r>
              <w:rPr>
                <w:rFonts w:ascii="Sylfaen" w:hAnsi="Sylfaen"/>
              </w:rPr>
              <w:t>220121660066000</w:t>
            </w:r>
          </w:p>
          <w:p w:rsidR="00EF111E" w:rsidRPr="00F3446E" w:rsidRDefault="00EF111E" w:rsidP="00EF111E">
            <w:pPr>
              <w:widowControl w:val="0"/>
              <w:spacing w:after="160"/>
              <w:jc w:val="center"/>
            </w:pPr>
            <w:r w:rsidRPr="00F3446E">
              <w:t>AVC 041</w:t>
            </w:r>
            <w:r>
              <w:t>11684</w:t>
            </w:r>
          </w:p>
          <w:p w:rsidR="00EF111E" w:rsidRPr="00160D59" w:rsidRDefault="00EF111E" w:rsidP="00EF111E">
            <w:pPr>
              <w:widowControl w:val="0"/>
              <w:spacing w:after="160"/>
              <w:jc w:val="center"/>
              <w:rPr>
                <w:rFonts w:ascii="GHEA Grapalat" w:hAnsi="GHEA Grapalat"/>
              </w:rPr>
            </w:pPr>
            <w:r w:rsidRPr="00EF111E">
              <w:rPr>
                <w:rFonts w:ascii="GHEA Grapalat" w:hAnsi="GHEA Grapalat"/>
              </w:rPr>
              <w:t>М. Петрос</w:t>
            </w:r>
            <w:r w:rsidRPr="00B138F3">
              <w:rPr>
                <w:rFonts w:ascii="GHEA Grapalat" w:hAnsi="GHEA Grapalat"/>
              </w:rPr>
              <w:t>я</w:t>
            </w:r>
            <w:r>
              <w:rPr>
                <w:rFonts w:ascii="GHEA Grapalat" w:hAnsi="GHEA Grapalat"/>
              </w:rPr>
              <w:t>н</w:t>
            </w:r>
            <w:r>
              <w:rPr>
                <w:rFonts w:ascii="GHEA Grapalat" w:hAnsi="GHEA Grapalat"/>
              </w:rPr>
              <w:br/>
            </w:r>
            <w:r w:rsidRPr="00160D59">
              <w:rPr>
                <w:rFonts w:ascii="GHEA Grapalat" w:hAnsi="GHEA Grapalat"/>
              </w:rPr>
              <w:t>____________</w:t>
            </w:r>
          </w:p>
          <w:p w:rsidR="00EF111E" w:rsidRPr="00B138F3" w:rsidRDefault="00EF111E" w:rsidP="00EF111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285EB7" w:rsidRPr="006C60B6" w:rsidRDefault="00F17492" w:rsidP="00285EB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7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967"/>
        <w:gridCol w:w="884"/>
        <w:gridCol w:w="934"/>
        <w:gridCol w:w="437"/>
        <w:gridCol w:w="902"/>
        <w:gridCol w:w="945"/>
        <w:gridCol w:w="659"/>
        <w:gridCol w:w="807"/>
        <w:gridCol w:w="526"/>
        <w:gridCol w:w="23"/>
        <w:gridCol w:w="581"/>
        <w:gridCol w:w="672"/>
        <w:gridCol w:w="783"/>
        <w:gridCol w:w="880"/>
        <w:gridCol w:w="833"/>
        <w:gridCol w:w="906"/>
        <w:gridCol w:w="838"/>
        <w:gridCol w:w="750"/>
        <w:gridCol w:w="1155"/>
      </w:tblGrid>
      <w:tr w:rsidR="00864B8A" w:rsidRPr="00B138F3" w:rsidTr="00F93517">
        <w:trPr>
          <w:gridAfter w:val="1"/>
          <w:wAfter w:w="1155" w:type="dxa"/>
          <w:trHeight w:val="305"/>
          <w:jc w:val="center"/>
        </w:trPr>
        <w:tc>
          <w:tcPr>
            <w:tcW w:w="15987" w:type="dxa"/>
            <w:gridSpan w:val="19"/>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Товар</w:t>
            </w:r>
          </w:p>
        </w:tc>
      </w:tr>
      <w:tr w:rsidR="00864B8A" w:rsidRPr="00B138F3" w:rsidTr="00F93517">
        <w:trPr>
          <w:gridAfter w:val="1"/>
          <w:wAfter w:w="1155" w:type="dxa"/>
          <w:trHeight w:val="747"/>
          <w:jc w:val="center"/>
        </w:trPr>
        <w:tc>
          <w:tcPr>
            <w:tcW w:w="1660" w:type="dxa"/>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7" w:type="dxa"/>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55" w:type="dxa"/>
            <w:gridSpan w:val="3"/>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05" w:type="dxa"/>
            <w:gridSpan w:val="14"/>
            <w:vAlign w:val="center"/>
          </w:tcPr>
          <w:p w:rsidR="00864B8A" w:rsidRPr="00B138F3" w:rsidRDefault="00864B8A" w:rsidP="005E38B4">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363A54">
              <w:rPr>
                <w:rFonts w:ascii="GHEA Grapalat" w:hAnsi="GHEA Grapalat"/>
                <w:sz w:val="16"/>
                <w:szCs w:val="16"/>
              </w:rPr>
              <w:t>2</w:t>
            </w:r>
            <w:r w:rsidR="00363A54" w:rsidRPr="00363A54">
              <w:rPr>
                <w:rFonts w:ascii="GHEA Grapalat" w:hAnsi="GHEA Grapalat"/>
                <w:sz w:val="16"/>
                <w:szCs w:val="16"/>
              </w:rPr>
              <w:t>2</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20"/>
              <w:t>**</w:t>
            </w:r>
          </w:p>
        </w:tc>
      </w:tr>
      <w:tr w:rsidR="00864B8A" w:rsidRPr="00B138F3" w:rsidTr="00F93517">
        <w:trPr>
          <w:gridAfter w:val="1"/>
          <w:wAfter w:w="1155" w:type="dxa"/>
          <w:trHeight w:val="594"/>
          <w:jc w:val="center"/>
        </w:trPr>
        <w:tc>
          <w:tcPr>
            <w:tcW w:w="1660" w:type="dxa"/>
          </w:tcPr>
          <w:p w:rsidR="00864B8A" w:rsidRPr="00B138F3" w:rsidRDefault="00864B8A" w:rsidP="005E38B4">
            <w:pPr>
              <w:widowControl w:val="0"/>
              <w:jc w:val="center"/>
              <w:rPr>
                <w:rFonts w:ascii="GHEA Grapalat" w:hAnsi="GHEA Grapalat"/>
                <w:sz w:val="16"/>
                <w:szCs w:val="16"/>
              </w:rPr>
            </w:pPr>
          </w:p>
        </w:tc>
        <w:tc>
          <w:tcPr>
            <w:tcW w:w="1967" w:type="dxa"/>
          </w:tcPr>
          <w:p w:rsidR="00864B8A" w:rsidRPr="00B138F3" w:rsidRDefault="00864B8A" w:rsidP="005E38B4">
            <w:pPr>
              <w:widowControl w:val="0"/>
              <w:jc w:val="center"/>
              <w:rPr>
                <w:rFonts w:ascii="GHEA Grapalat" w:hAnsi="GHEA Grapalat"/>
                <w:sz w:val="16"/>
                <w:szCs w:val="16"/>
              </w:rPr>
            </w:pPr>
          </w:p>
        </w:tc>
        <w:tc>
          <w:tcPr>
            <w:tcW w:w="2255" w:type="dxa"/>
            <w:gridSpan w:val="3"/>
          </w:tcPr>
          <w:p w:rsidR="00864B8A" w:rsidRPr="00B138F3" w:rsidRDefault="00864B8A" w:rsidP="005E38B4">
            <w:pPr>
              <w:widowControl w:val="0"/>
              <w:jc w:val="center"/>
              <w:rPr>
                <w:rFonts w:ascii="GHEA Grapalat" w:hAnsi="GHEA Grapalat"/>
                <w:sz w:val="16"/>
                <w:szCs w:val="16"/>
              </w:rPr>
            </w:pPr>
          </w:p>
        </w:tc>
        <w:tc>
          <w:tcPr>
            <w:tcW w:w="902"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5" w:type="dxa"/>
            <w:vAlign w:val="center"/>
          </w:tcPr>
          <w:p w:rsidR="00864B8A" w:rsidRPr="00B138F3" w:rsidRDefault="00864B8A" w:rsidP="005E38B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9"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7" w:type="dxa"/>
            <w:vAlign w:val="center"/>
          </w:tcPr>
          <w:p w:rsidR="00864B8A" w:rsidRPr="00B138F3" w:rsidRDefault="00864B8A" w:rsidP="005E38B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6"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gridSpan w:val="2"/>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2"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3"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80"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3"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06"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8" w:type="dxa"/>
            <w:vAlign w:val="center"/>
          </w:tcPr>
          <w:p w:rsidR="00864B8A" w:rsidRPr="00B138F3" w:rsidRDefault="00864B8A" w:rsidP="005E38B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0" w:type="dxa"/>
            <w:vAlign w:val="center"/>
          </w:tcPr>
          <w:p w:rsidR="00864B8A" w:rsidRPr="00937281" w:rsidRDefault="00864B8A" w:rsidP="005E38B4">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F93517" w:rsidRPr="00B138F3" w:rsidTr="00F93517">
        <w:trPr>
          <w:trHeight w:val="404"/>
          <w:jc w:val="center"/>
        </w:trPr>
        <w:tc>
          <w:tcPr>
            <w:tcW w:w="1660" w:type="dxa"/>
            <w:vAlign w:val="center"/>
          </w:tcPr>
          <w:p w:rsidR="00F93517" w:rsidRPr="00864B8A" w:rsidRDefault="00F93517" w:rsidP="00F93517">
            <w:pPr>
              <w:widowControl w:val="0"/>
              <w:jc w:val="center"/>
              <w:rPr>
                <w:rFonts w:ascii="GHEA Grapalat" w:hAnsi="GHEA Grapalat"/>
                <w:sz w:val="18"/>
                <w:szCs w:val="18"/>
              </w:rPr>
            </w:pPr>
            <w:r>
              <w:rPr>
                <w:rFonts w:ascii="GHEA Grapalat" w:hAnsi="GHEA Grapalat"/>
                <w:sz w:val="18"/>
                <w:szCs w:val="18"/>
              </w:rPr>
              <w:t>1</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15612180</w:t>
            </w:r>
          </w:p>
        </w:tc>
        <w:tc>
          <w:tcPr>
            <w:tcW w:w="2255" w:type="dxa"/>
            <w:gridSpan w:val="3"/>
            <w:vAlign w:val="bottom"/>
          </w:tcPr>
          <w:p w:rsidR="00F93517" w:rsidRDefault="00F93517" w:rsidP="00F93517">
            <w:pPr>
              <w:jc w:val="center"/>
              <w:rPr>
                <w:rFonts w:ascii="Arial LatArm" w:hAnsi="Arial LatArm"/>
                <w:sz w:val="20"/>
                <w:szCs w:val="20"/>
              </w:rPr>
            </w:pPr>
            <w:r w:rsidRPr="003F664E">
              <w:rPr>
                <w:rFonts w:ascii="Sylfaen" w:hAnsi="Sylfaen"/>
              </w:rPr>
              <w:t>Мука</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404"/>
          <w:jc w:val="center"/>
        </w:trPr>
        <w:tc>
          <w:tcPr>
            <w:tcW w:w="1660" w:type="dxa"/>
            <w:vAlign w:val="center"/>
          </w:tcPr>
          <w:p w:rsidR="00F93517" w:rsidRPr="00864B8A" w:rsidRDefault="00F93517" w:rsidP="00F93517">
            <w:pPr>
              <w:widowControl w:val="0"/>
              <w:jc w:val="center"/>
              <w:rPr>
                <w:rFonts w:ascii="GHEA Grapalat" w:hAnsi="GHEA Grapalat"/>
                <w:sz w:val="18"/>
                <w:szCs w:val="18"/>
              </w:rPr>
            </w:pPr>
            <w:r>
              <w:rPr>
                <w:rFonts w:ascii="GHEA Grapalat" w:hAnsi="GHEA Grapalat"/>
                <w:sz w:val="18"/>
                <w:szCs w:val="18"/>
              </w:rPr>
              <w:t>2</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15811100</w:t>
            </w:r>
          </w:p>
        </w:tc>
        <w:tc>
          <w:tcPr>
            <w:tcW w:w="2255" w:type="dxa"/>
            <w:gridSpan w:val="3"/>
          </w:tcPr>
          <w:p w:rsidR="00F93517" w:rsidRPr="00467DDC" w:rsidRDefault="00F93517" w:rsidP="00F93517">
            <w:pPr>
              <w:jc w:val="center"/>
            </w:pPr>
            <w:r w:rsidRPr="00467DDC">
              <w:t>Хлеб</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404"/>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15850000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Макарон</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404"/>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15831000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Сахар</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404"/>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5</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15530000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сливочное масло</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404"/>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6</w:t>
            </w:r>
          </w:p>
        </w:tc>
        <w:tc>
          <w:tcPr>
            <w:tcW w:w="1967"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Arial LatArm" w:hAnsi="Arial LatArm"/>
                <w:sz w:val="20"/>
                <w:szCs w:val="20"/>
              </w:rPr>
            </w:pPr>
            <w:r>
              <w:rPr>
                <w:rFonts w:ascii="Arial LatArm" w:hAnsi="Arial LatArm"/>
                <w:sz w:val="20"/>
                <w:szCs w:val="20"/>
              </w:rPr>
              <w:t>15421100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Растительное масло, подсолнечное масло</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255"/>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7</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03211300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Рис</w:t>
            </w:r>
          </w:p>
        </w:tc>
        <w:tc>
          <w:tcPr>
            <w:tcW w:w="902" w:type="dxa"/>
            <w:vAlign w:val="center"/>
          </w:tcPr>
          <w:p w:rsidR="00F93517" w:rsidRPr="00B138F3" w:rsidRDefault="00F93517" w:rsidP="00F93517">
            <w:pPr>
              <w:widowControl w:val="0"/>
              <w:jc w:val="center"/>
              <w:rPr>
                <w:rFonts w:ascii="GHEA Grapalat" w:hAnsi="GHEA Grapalat"/>
                <w:sz w:val="16"/>
                <w:szCs w:val="16"/>
              </w:rPr>
            </w:pPr>
            <w:r w:rsidRPr="00B138F3">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8</w:t>
            </w:r>
          </w:p>
        </w:tc>
        <w:tc>
          <w:tcPr>
            <w:tcW w:w="1967"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Arial LatArm" w:hAnsi="Arial LatArm"/>
                <w:sz w:val="20"/>
                <w:szCs w:val="20"/>
              </w:rPr>
            </w:pPr>
            <w:r>
              <w:rPr>
                <w:rFonts w:ascii="Arial LatArm" w:hAnsi="Arial LatArm"/>
                <w:sz w:val="20"/>
                <w:szCs w:val="20"/>
              </w:rPr>
              <w:t>15616000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Гречневая крупа</w:t>
            </w:r>
          </w:p>
        </w:tc>
        <w:tc>
          <w:tcPr>
            <w:tcW w:w="902" w:type="dxa"/>
          </w:tcPr>
          <w:p w:rsidR="00F93517" w:rsidRDefault="00F93517" w:rsidP="00F93517">
            <w:r w:rsidRPr="00D3614F">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35"/>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9</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15331153</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Чечевица</w:t>
            </w:r>
          </w:p>
        </w:tc>
        <w:tc>
          <w:tcPr>
            <w:tcW w:w="902" w:type="dxa"/>
          </w:tcPr>
          <w:p w:rsidR="00F93517" w:rsidRDefault="00F93517" w:rsidP="00F93517">
            <w:r w:rsidRPr="00D3614F">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19"/>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10</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15331154</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t>Горох</w:t>
            </w:r>
          </w:p>
        </w:tc>
        <w:tc>
          <w:tcPr>
            <w:tcW w:w="902" w:type="dxa"/>
          </w:tcPr>
          <w:p w:rsidR="00F93517" w:rsidRDefault="00F93517" w:rsidP="00F93517">
            <w:r w:rsidRPr="00D3614F">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11</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15617000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Зерна пшеницы</w:t>
            </w:r>
          </w:p>
        </w:tc>
        <w:tc>
          <w:tcPr>
            <w:tcW w:w="902" w:type="dxa"/>
          </w:tcPr>
          <w:p w:rsidR="00F93517" w:rsidRDefault="00F93517" w:rsidP="00F93517">
            <w:r w:rsidRPr="00D3614F">
              <w:rPr>
                <w:rFonts w:ascii="GHEA Grapalat" w:hAnsi="GHEA Grapalat"/>
                <w:sz w:val="16"/>
                <w:szCs w:val="16"/>
              </w:rPr>
              <w:t>... %</w:t>
            </w: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lastRenderedPageBreak/>
              <w:t>12</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15619000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Гречневая крупа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13</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03142510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яйцо 01 сорт</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14</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15111120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говядина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15</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15112160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BF73CF">
              <w:t>куриная грудка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16</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15541200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Сыр Чанах</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17</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15511200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молоко</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Default="00F93517" w:rsidP="00F93517">
            <w:pPr>
              <w:jc w:val="center"/>
              <w:rPr>
                <w:rFonts w:ascii="GHEA Grapalat" w:hAnsi="GHEA Grapalat"/>
                <w:sz w:val="16"/>
                <w:szCs w:val="16"/>
                <w:lang w:val="pt-BR"/>
              </w:rPr>
            </w:pPr>
          </w:p>
        </w:tc>
        <w:tc>
          <w:tcPr>
            <w:tcW w:w="659" w:type="dxa"/>
          </w:tcPr>
          <w:p w:rsidR="00F93517" w:rsidRDefault="00F93517" w:rsidP="00F93517">
            <w:pPr>
              <w:rPr>
                <w:rFonts w:ascii="GHEA Grapalat" w:hAnsi="GHEA Grapalat"/>
                <w:sz w:val="16"/>
                <w:szCs w:val="16"/>
                <w:lang w:val="pt-BR"/>
              </w:rPr>
            </w:pPr>
          </w:p>
        </w:tc>
        <w:tc>
          <w:tcPr>
            <w:tcW w:w="807" w:type="dxa"/>
          </w:tcPr>
          <w:p w:rsidR="00F93517" w:rsidRDefault="00F93517" w:rsidP="00F93517">
            <w:pPr>
              <w:jc w:val="center"/>
              <w:rPr>
                <w:rFonts w:ascii="GHEA Grapalat" w:hAnsi="GHEA Grapalat"/>
                <w:sz w:val="16"/>
                <w:szCs w:val="16"/>
                <w:lang w:val="pt-BR"/>
              </w:rPr>
            </w:pPr>
          </w:p>
        </w:tc>
        <w:tc>
          <w:tcPr>
            <w:tcW w:w="526" w:type="dxa"/>
          </w:tcPr>
          <w:p w:rsidR="00F93517" w:rsidRDefault="00F93517" w:rsidP="00F93517">
            <w:pPr>
              <w:rPr>
                <w:rFonts w:ascii="GHEA Grapalat" w:hAnsi="GHEA Grapalat"/>
                <w:sz w:val="16"/>
                <w:szCs w:val="16"/>
                <w:lang w:val="pt-BR"/>
              </w:rPr>
            </w:pPr>
          </w:p>
        </w:tc>
        <w:tc>
          <w:tcPr>
            <w:tcW w:w="604" w:type="dxa"/>
            <w:gridSpan w:val="2"/>
          </w:tcPr>
          <w:p w:rsidR="00F93517" w:rsidRDefault="00F93517" w:rsidP="00F93517">
            <w:pPr>
              <w:rPr>
                <w:rFonts w:ascii="GHEA Grapalat" w:hAnsi="GHEA Grapalat"/>
                <w:sz w:val="16"/>
                <w:szCs w:val="16"/>
                <w:lang w:val="pt-BR"/>
              </w:rPr>
            </w:pPr>
          </w:p>
        </w:tc>
        <w:tc>
          <w:tcPr>
            <w:tcW w:w="672" w:type="dxa"/>
          </w:tcPr>
          <w:p w:rsidR="00F93517" w:rsidRDefault="00F93517" w:rsidP="00F93517">
            <w:pPr>
              <w:jc w:val="center"/>
              <w:rPr>
                <w:rFonts w:ascii="GHEA Grapalat" w:hAnsi="GHEA Grapalat"/>
                <w:sz w:val="16"/>
                <w:szCs w:val="16"/>
                <w:lang w:val="pt-BR"/>
              </w:rPr>
            </w:pPr>
          </w:p>
        </w:tc>
        <w:tc>
          <w:tcPr>
            <w:tcW w:w="783" w:type="dxa"/>
          </w:tcPr>
          <w:p w:rsidR="00F93517" w:rsidRDefault="00F93517" w:rsidP="00F93517">
            <w:pPr>
              <w:jc w:val="center"/>
              <w:rPr>
                <w:rFonts w:ascii="GHEA Grapalat" w:hAnsi="GHEA Grapalat"/>
                <w:sz w:val="16"/>
                <w:szCs w:val="16"/>
                <w:lang w:val="pt-BR"/>
              </w:rPr>
            </w:pPr>
          </w:p>
        </w:tc>
        <w:tc>
          <w:tcPr>
            <w:tcW w:w="880" w:type="dxa"/>
          </w:tcPr>
          <w:p w:rsidR="00F93517" w:rsidRDefault="00F93517" w:rsidP="00F93517">
            <w:pPr>
              <w:jc w:val="center"/>
              <w:rPr>
                <w:rFonts w:ascii="GHEA Grapalat" w:hAnsi="GHEA Grapalat"/>
                <w:sz w:val="16"/>
                <w:szCs w:val="16"/>
                <w:lang w:val="pt-BR"/>
              </w:rPr>
            </w:pPr>
          </w:p>
        </w:tc>
        <w:tc>
          <w:tcPr>
            <w:tcW w:w="833" w:type="dxa"/>
          </w:tcPr>
          <w:p w:rsidR="00F93517" w:rsidRDefault="00F93517" w:rsidP="00F93517">
            <w:pPr>
              <w:rPr>
                <w:rFonts w:ascii="GHEA Grapalat" w:hAnsi="GHEA Grapalat"/>
                <w:sz w:val="16"/>
                <w:szCs w:val="16"/>
                <w:lang w:val="pt-BR"/>
              </w:rPr>
            </w:pPr>
          </w:p>
        </w:tc>
        <w:tc>
          <w:tcPr>
            <w:tcW w:w="906" w:type="dxa"/>
          </w:tcPr>
          <w:p w:rsidR="00F93517" w:rsidRDefault="00F93517" w:rsidP="00F93517">
            <w:pPr>
              <w:jc w:val="center"/>
              <w:rPr>
                <w:rFonts w:ascii="GHEA Grapalat" w:hAnsi="GHEA Grapalat"/>
                <w:sz w:val="16"/>
                <w:szCs w:val="16"/>
                <w:lang w:val="pt-BR"/>
              </w:rPr>
            </w:pPr>
          </w:p>
        </w:tc>
        <w:tc>
          <w:tcPr>
            <w:tcW w:w="838" w:type="dxa"/>
          </w:tcPr>
          <w:p w:rsidR="00F93517" w:rsidRDefault="00F93517" w:rsidP="00F93517">
            <w:pPr>
              <w:jc w:val="center"/>
              <w:rPr>
                <w:rFonts w:ascii="GHEA Grapalat" w:hAnsi="GHEA Grapalat"/>
                <w:sz w:val="16"/>
                <w:szCs w:val="16"/>
                <w:lang w:val="pt-BR"/>
              </w:rPr>
            </w:pPr>
          </w:p>
        </w:tc>
        <w:tc>
          <w:tcPr>
            <w:tcW w:w="750" w:type="dxa"/>
          </w:tcPr>
          <w:p w:rsidR="00F93517"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18</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15551600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йогурт</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19</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15512000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сметана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20</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15511600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сгущенное молоко</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21</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15821500</w:t>
            </w:r>
          </w:p>
        </w:tc>
        <w:tc>
          <w:tcPr>
            <w:tcW w:w="2255" w:type="dxa"/>
            <w:gridSpan w:val="3"/>
          </w:tcPr>
          <w:p w:rsidR="00F93517" w:rsidRPr="00467DDC" w:rsidRDefault="00F93517" w:rsidP="00F93517">
            <w:pPr>
              <w:jc w:val="center"/>
            </w:pPr>
            <w:r w:rsidRPr="00467DDC">
              <w:t>печенье</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22</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15842110</w:t>
            </w:r>
          </w:p>
        </w:tc>
        <w:tc>
          <w:tcPr>
            <w:tcW w:w="2255" w:type="dxa"/>
            <w:gridSpan w:val="3"/>
          </w:tcPr>
          <w:p w:rsidR="00F93517" w:rsidRPr="00467DDC" w:rsidRDefault="00F93517" w:rsidP="00F93517">
            <w:pPr>
              <w:jc w:val="center"/>
            </w:pPr>
            <w:r w:rsidRPr="00467DDC">
              <w:t>конфеты</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23</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15332290</w:t>
            </w:r>
          </w:p>
        </w:tc>
        <w:tc>
          <w:tcPr>
            <w:tcW w:w="2255" w:type="dxa"/>
            <w:gridSpan w:val="3"/>
          </w:tcPr>
          <w:p w:rsidR="00F93517" w:rsidRPr="00467DDC" w:rsidRDefault="00F93517" w:rsidP="00F93517">
            <w:pPr>
              <w:jc w:val="center"/>
            </w:pPr>
            <w:r w:rsidRPr="00BF73CF">
              <w:t>варенье</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24</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15863200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чай</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25</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15872400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соль, пищевые крошки</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26</w:t>
            </w:r>
          </w:p>
        </w:tc>
        <w:tc>
          <w:tcPr>
            <w:tcW w:w="1967"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Arial LatArm" w:hAnsi="Arial LatArm"/>
                <w:sz w:val="20"/>
                <w:szCs w:val="20"/>
              </w:rPr>
            </w:pPr>
            <w:r>
              <w:rPr>
                <w:rFonts w:ascii="Arial LatArm" w:hAnsi="Arial LatArm"/>
                <w:sz w:val="20"/>
                <w:szCs w:val="20"/>
              </w:rPr>
              <w:t>15321000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Компот</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27</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15898000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Дрожжи</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28</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03221410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капуста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29</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15313000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картофель</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30</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15331167</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Смешанная зелень</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31</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03221110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морковь</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32</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15331161</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Лук</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33</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03222128</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Яблоко</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34</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15331132</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Консервированный зеленый горошек</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35</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15872600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Сода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36</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03222100</w:t>
            </w:r>
          </w:p>
        </w:tc>
        <w:tc>
          <w:tcPr>
            <w:tcW w:w="2255" w:type="dxa"/>
            <w:gridSpan w:val="3"/>
          </w:tcPr>
          <w:p w:rsidR="00F93517" w:rsidRPr="00467DDC" w:rsidRDefault="00F93517" w:rsidP="00F93517">
            <w:pPr>
              <w:jc w:val="center"/>
            </w:pPr>
            <w:r w:rsidRPr="00467DDC">
              <w:t>Банан</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37</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15841100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Какао</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38</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15871257</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специи</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39</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03221124</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Огурец</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40</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15331139</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Помидор</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41</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15871256</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Красный перец молотый</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42</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15331170</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Перец зеленый</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43</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15331163</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Рука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t>44</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03222113</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Изюм</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Borders>
              <w:top w:val="single" w:sz="4" w:space="0" w:color="auto"/>
              <w:left w:val="single" w:sz="4" w:space="0" w:color="auto"/>
              <w:bottom w:val="single" w:sz="4" w:space="0" w:color="auto"/>
              <w:right w:val="single" w:sz="4" w:space="0" w:color="auto"/>
            </w:tcBorders>
          </w:tcPr>
          <w:p w:rsidR="00F93517" w:rsidRDefault="00F93517" w:rsidP="00F93517">
            <w:pPr>
              <w:jc w:val="center"/>
              <w:rPr>
                <w:rFonts w:ascii="Sylfaen" w:hAnsi="Sylfaen"/>
                <w:sz w:val="16"/>
                <w:szCs w:val="16"/>
              </w:rPr>
            </w:pPr>
            <w:r>
              <w:rPr>
                <w:rFonts w:ascii="Sylfaen" w:hAnsi="Sylfaen"/>
                <w:sz w:val="16"/>
                <w:szCs w:val="16"/>
              </w:rPr>
              <w:lastRenderedPageBreak/>
              <w:t>45</w:t>
            </w:r>
          </w:p>
        </w:tc>
        <w:tc>
          <w:tcPr>
            <w:tcW w:w="1967" w:type="dxa"/>
            <w:tcBorders>
              <w:top w:val="single" w:sz="4" w:space="0" w:color="auto"/>
              <w:left w:val="single" w:sz="4" w:space="0" w:color="auto"/>
              <w:bottom w:val="single" w:sz="4" w:space="0" w:color="auto"/>
              <w:right w:val="single" w:sz="4" w:space="0" w:color="auto"/>
            </w:tcBorders>
            <w:vAlign w:val="bottom"/>
          </w:tcPr>
          <w:p w:rsidR="00F93517" w:rsidRDefault="00F93517" w:rsidP="00F93517">
            <w:pPr>
              <w:jc w:val="center"/>
              <w:rPr>
                <w:rFonts w:ascii="Arial LatArm" w:hAnsi="Arial LatArm"/>
                <w:sz w:val="20"/>
                <w:szCs w:val="20"/>
              </w:rPr>
            </w:pPr>
            <w:r>
              <w:rPr>
                <w:rFonts w:ascii="Arial LatArm" w:hAnsi="Arial LatArm"/>
                <w:sz w:val="20"/>
                <w:szCs w:val="20"/>
              </w:rPr>
              <w:t>15331185</w:t>
            </w:r>
          </w:p>
        </w:tc>
        <w:tc>
          <w:tcPr>
            <w:tcW w:w="2255" w:type="dxa"/>
            <w:gridSpan w:val="3"/>
            <w:tcBorders>
              <w:top w:val="single" w:sz="4" w:space="0" w:color="auto"/>
              <w:left w:val="single" w:sz="4" w:space="0" w:color="auto"/>
              <w:bottom w:val="single" w:sz="4" w:space="0" w:color="auto"/>
              <w:right w:val="single" w:sz="4" w:space="0" w:color="auto"/>
            </w:tcBorders>
          </w:tcPr>
          <w:p w:rsidR="00F93517" w:rsidRPr="00467DDC" w:rsidRDefault="00F93517" w:rsidP="00F93517">
            <w:pPr>
              <w:jc w:val="center"/>
            </w:pPr>
            <w:r w:rsidRPr="00467DDC">
              <w:t>консервированная кукуруза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46</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15811130</w:t>
            </w:r>
          </w:p>
        </w:tc>
        <w:tc>
          <w:tcPr>
            <w:tcW w:w="2255" w:type="dxa"/>
            <w:gridSpan w:val="3"/>
          </w:tcPr>
          <w:p w:rsidR="00F93517" w:rsidRPr="00467DDC" w:rsidRDefault="00F93517" w:rsidP="00F93517">
            <w:pPr>
              <w:jc w:val="center"/>
            </w:pPr>
            <w:r w:rsidRPr="00467DDC">
              <w:t>Бул</w:t>
            </w:r>
            <w:r>
              <w:t>ки</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47</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15333100</w:t>
            </w:r>
          </w:p>
        </w:tc>
        <w:tc>
          <w:tcPr>
            <w:tcW w:w="2255" w:type="dxa"/>
            <w:gridSpan w:val="3"/>
          </w:tcPr>
          <w:p w:rsidR="00F93517" w:rsidRPr="00467DDC" w:rsidRDefault="00F93517" w:rsidP="00F93517">
            <w:pPr>
              <w:jc w:val="center"/>
            </w:pPr>
            <w:r w:rsidRPr="00467DDC">
              <w:t>томатная паста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48</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03211600</w:t>
            </w:r>
          </w:p>
        </w:tc>
        <w:tc>
          <w:tcPr>
            <w:tcW w:w="2255" w:type="dxa"/>
            <w:gridSpan w:val="3"/>
          </w:tcPr>
          <w:p w:rsidR="00F93517" w:rsidRPr="00467DDC" w:rsidRDefault="00F93517" w:rsidP="00F93517">
            <w:pPr>
              <w:jc w:val="center"/>
            </w:pPr>
            <w:r w:rsidRPr="00467DDC">
              <w:t>Овсяные хлопья</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49</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03222121</w:t>
            </w:r>
          </w:p>
        </w:tc>
        <w:tc>
          <w:tcPr>
            <w:tcW w:w="2255" w:type="dxa"/>
            <w:gridSpan w:val="3"/>
          </w:tcPr>
          <w:p w:rsidR="00F93517" w:rsidRPr="00467DDC" w:rsidRDefault="00F93517" w:rsidP="00F93517">
            <w:pPr>
              <w:jc w:val="center"/>
            </w:pPr>
            <w:r w:rsidRPr="00467DDC">
              <w:t>Мандарин</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50</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15331185</w:t>
            </w:r>
          </w:p>
        </w:tc>
        <w:tc>
          <w:tcPr>
            <w:tcW w:w="2255" w:type="dxa"/>
            <w:gridSpan w:val="3"/>
          </w:tcPr>
          <w:p w:rsidR="00F93517" w:rsidRPr="00467DDC" w:rsidRDefault="00F93517" w:rsidP="00F93517">
            <w:pPr>
              <w:jc w:val="center"/>
            </w:pPr>
            <w:r w:rsidRPr="00467DDC">
              <w:t>Сухие кукурузные хлопья (хлопья)</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51</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03221126</w:t>
            </w:r>
          </w:p>
        </w:tc>
        <w:tc>
          <w:tcPr>
            <w:tcW w:w="2255" w:type="dxa"/>
            <w:gridSpan w:val="3"/>
          </w:tcPr>
          <w:p w:rsidR="00F93517" w:rsidRPr="00467DDC" w:rsidRDefault="00F93517" w:rsidP="00F93517">
            <w:pPr>
              <w:jc w:val="center"/>
            </w:pPr>
            <w:r w:rsidRPr="00BF73CF">
              <w:t>Листья салата</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93517" w:rsidRPr="00B138F3" w:rsidTr="00F93517">
        <w:trPr>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52</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15542100</w:t>
            </w:r>
          </w:p>
        </w:tc>
        <w:tc>
          <w:tcPr>
            <w:tcW w:w="2255" w:type="dxa"/>
            <w:gridSpan w:val="3"/>
          </w:tcPr>
          <w:p w:rsidR="00F93517" w:rsidRPr="00467DDC" w:rsidRDefault="00F93517" w:rsidP="00F93517">
            <w:pPr>
              <w:jc w:val="center"/>
            </w:pPr>
            <w:r w:rsidRPr="00467DDC">
              <w:t>Творог</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c>
          <w:tcPr>
            <w:tcW w:w="1155" w:type="dxa"/>
          </w:tcPr>
          <w:p w:rsidR="00F93517" w:rsidRPr="001D0CA2" w:rsidRDefault="00F93517" w:rsidP="00F93517">
            <w:pPr>
              <w:rPr>
                <w:rFonts w:ascii="GHEA Grapalat" w:hAnsi="GHEA Grapalat"/>
                <w:sz w:val="16"/>
                <w:szCs w:val="16"/>
                <w:lang w:val="pt-BR"/>
              </w:rPr>
            </w:pPr>
          </w:p>
        </w:tc>
      </w:tr>
      <w:tr w:rsidR="00F93517" w:rsidRPr="00B138F3" w:rsidTr="00F93517">
        <w:trPr>
          <w:gridAfter w:val="1"/>
          <w:wAfter w:w="1155" w:type="dxa"/>
          <w:trHeight w:val="120"/>
          <w:jc w:val="center"/>
        </w:trPr>
        <w:tc>
          <w:tcPr>
            <w:tcW w:w="1660" w:type="dxa"/>
          </w:tcPr>
          <w:p w:rsidR="00F93517" w:rsidRDefault="00F93517" w:rsidP="00F93517">
            <w:pPr>
              <w:jc w:val="center"/>
              <w:rPr>
                <w:rFonts w:ascii="Sylfaen" w:hAnsi="Sylfaen"/>
                <w:sz w:val="16"/>
                <w:szCs w:val="16"/>
              </w:rPr>
            </w:pPr>
            <w:r>
              <w:rPr>
                <w:rFonts w:ascii="Sylfaen" w:hAnsi="Sylfaen"/>
                <w:sz w:val="16"/>
                <w:szCs w:val="16"/>
              </w:rPr>
              <w:t>53</w:t>
            </w:r>
          </w:p>
        </w:tc>
        <w:tc>
          <w:tcPr>
            <w:tcW w:w="1967" w:type="dxa"/>
            <w:vAlign w:val="bottom"/>
          </w:tcPr>
          <w:p w:rsidR="00F93517" w:rsidRDefault="00F93517" w:rsidP="00F93517">
            <w:pPr>
              <w:jc w:val="center"/>
              <w:rPr>
                <w:rFonts w:ascii="Arial LatArm" w:hAnsi="Arial LatArm"/>
                <w:sz w:val="20"/>
                <w:szCs w:val="20"/>
              </w:rPr>
            </w:pPr>
            <w:r>
              <w:rPr>
                <w:rFonts w:ascii="Arial LatArm" w:hAnsi="Arial LatArm"/>
                <w:sz w:val="20"/>
                <w:szCs w:val="20"/>
              </w:rPr>
              <w:t>03221113</w:t>
            </w:r>
          </w:p>
        </w:tc>
        <w:tc>
          <w:tcPr>
            <w:tcW w:w="2255" w:type="dxa"/>
            <w:gridSpan w:val="3"/>
          </w:tcPr>
          <w:p w:rsidR="00F93517" w:rsidRDefault="00F93517" w:rsidP="00F93517">
            <w:pPr>
              <w:jc w:val="center"/>
            </w:pPr>
            <w:r w:rsidRPr="00467DDC">
              <w:t>Фасоль зернистая</w:t>
            </w:r>
          </w:p>
        </w:tc>
        <w:tc>
          <w:tcPr>
            <w:tcW w:w="902" w:type="dxa"/>
          </w:tcPr>
          <w:p w:rsidR="00F93517" w:rsidRPr="00D3614F" w:rsidRDefault="00F93517" w:rsidP="00F93517">
            <w:pPr>
              <w:rPr>
                <w:rFonts w:ascii="GHEA Grapalat" w:hAnsi="GHEA Grapalat"/>
                <w:sz w:val="16"/>
                <w:szCs w:val="16"/>
              </w:rPr>
            </w:pPr>
          </w:p>
        </w:tc>
        <w:tc>
          <w:tcPr>
            <w:tcW w:w="945"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659"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807"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526"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604" w:type="dxa"/>
            <w:gridSpan w:val="2"/>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672"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3"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880"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833"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6"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93517" w:rsidRPr="001D0CA2" w:rsidRDefault="00F93517" w:rsidP="00F9351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0" w:type="dxa"/>
          </w:tcPr>
          <w:p w:rsidR="00F93517" w:rsidRPr="001D0CA2" w:rsidRDefault="00F93517" w:rsidP="00F9351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EF111E" w:rsidRPr="00B138F3" w:rsidTr="00F935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9"/>
          <w:wAfter w:w="7398" w:type="dxa"/>
          <w:jc w:val="center"/>
        </w:trPr>
        <w:tc>
          <w:tcPr>
            <w:tcW w:w="4511" w:type="dxa"/>
            <w:gridSpan w:val="3"/>
          </w:tcPr>
          <w:p w:rsidR="00EF111E" w:rsidRDefault="00EF111E" w:rsidP="00EF111E">
            <w:pPr>
              <w:widowControl w:val="0"/>
              <w:spacing w:after="160"/>
              <w:rPr>
                <w:rFonts w:ascii="GHEA Grapalat" w:hAnsi="GHEA Grapalat"/>
                <w:b/>
              </w:rPr>
            </w:pPr>
            <w:r w:rsidRPr="00B138F3">
              <w:rPr>
                <w:rFonts w:ascii="GHEA Grapalat" w:hAnsi="GHEA Grapalat"/>
                <w:b/>
              </w:rPr>
              <w:t xml:space="preserve"> </w:t>
            </w:r>
          </w:p>
          <w:p w:rsidR="00EF111E" w:rsidRDefault="00EF111E" w:rsidP="00EF111E">
            <w:pPr>
              <w:widowControl w:val="0"/>
              <w:spacing w:after="160"/>
              <w:rPr>
                <w:rFonts w:ascii="GHEA Grapalat" w:hAnsi="GHEA Grapalat"/>
                <w:b/>
              </w:rPr>
            </w:pPr>
          </w:p>
          <w:p w:rsidR="00EF111E" w:rsidRDefault="00EF111E" w:rsidP="00EF111E">
            <w:pPr>
              <w:widowControl w:val="0"/>
              <w:spacing w:after="160"/>
              <w:rPr>
                <w:rFonts w:ascii="GHEA Grapalat" w:hAnsi="GHEA Grapalat"/>
                <w:b/>
              </w:rPr>
            </w:pPr>
          </w:p>
          <w:p w:rsidR="00EF111E" w:rsidRDefault="00EF111E" w:rsidP="00EF111E">
            <w:pPr>
              <w:widowControl w:val="0"/>
              <w:spacing w:after="160"/>
              <w:rPr>
                <w:rFonts w:ascii="GHEA Grapalat" w:hAnsi="GHEA Grapalat"/>
                <w:b/>
              </w:rPr>
            </w:pPr>
          </w:p>
          <w:p w:rsidR="00EF111E" w:rsidRDefault="00EF111E" w:rsidP="00EF111E">
            <w:pPr>
              <w:widowControl w:val="0"/>
              <w:spacing w:after="160"/>
              <w:rPr>
                <w:rFonts w:ascii="GHEA Grapalat" w:hAnsi="GHEA Grapalat"/>
                <w:b/>
              </w:rPr>
            </w:pPr>
          </w:p>
          <w:p w:rsidR="00EF111E" w:rsidRPr="00160D59" w:rsidRDefault="00EF111E" w:rsidP="00EF111E">
            <w:pPr>
              <w:widowControl w:val="0"/>
              <w:spacing w:after="160"/>
              <w:jc w:val="center"/>
              <w:rPr>
                <w:rFonts w:ascii="GHEA Grapalat" w:hAnsi="GHEA Grapalat" w:cs="Sylfaen"/>
                <w:b/>
                <w:bCs/>
              </w:rPr>
            </w:pPr>
            <w:r w:rsidRPr="00B138F3">
              <w:rPr>
                <w:rFonts w:ascii="GHEA Grapalat" w:hAnsi="GHEA Grapalat"/>
                <w:b/>
              </w:rPr>
              <w:t>ПОКУПАТЕЛЬ</w:t>
            </w:r>
          </w:p>
          <w:p w:rsidR="00EF111E" w:rsidRPr="00F3446E" w:rsidRDefault="00EF111E" w:rsidP="00EF111E">
            <w:r>
              <w:t xml:space="preserve">           </w:t>
            </w:r>
            <w:r w:rsidRPr="00F3446E">
              <w:t>"</w:t>
            </w:r>
            <w:r>
              <w:t>Гораван Гор детский сад"</w:t>
            </w:r>
            <w:r w:rsidRPr="00F3446E">
              <w:t>"</w:t>
            </w:r>
          </w:p>
          <w:p w:rsidR="00EF111E" w:rsidRDefault="00EF111E" w:rsidP="00EF111E">
            <w:pPr>
              <w:jc w:val="center"/>
            </w:pPr>
            <w:r>
              <w:t>Гораван  Г. Марзпетуни 7</w:t>
            </w:r>
          </w:p>
          <w:p w:rsidR="00EF111E" w:rsidRPr="00F3446E" w:rsidRDefault="00EF111E" w:rsidP="00EF111E">
            <w:pPr>
              <w:jc w:val="center"/>
            </w:pPr>
            <w:r w:rsidRPr="00F3446E">
              <w:t>Акба банк:</w:t>
            </w:r>
          </w:p>
          <w:p w:rsidR="00EF111E" w:rsidRPr="00F3446E" w:rsidRDefault="00EF111E" w:rsidP="00EF111E">
            <w:pPr>
              <w:jc w:val="center"/>
            </w:pPr>
            <w:r w:rsidRPr="00F3446E">
              <w:t>Веди м / с</w:t>
            </w:r>
          </w:p>
          <w:p w:rsidR="00EF111E" w:rsidRPr="00F3446E" w:rsidRDefault="00EF111E" w:rsidP="00EF111E">
            <w:pPr>
              <w:jc w:val="center"/>
            </w:pPr>
            <w:r w:rsidRPr="00F3446E">
              <w:t xml:space="preserve">ПК </w:t>
            </w:r>
            <w:r>
              <w:rPr>
                <w:rFonts w:ascii="Sylfaen" w:hAnsi="Sylfaen"/>
              </w:rPr>
              <w:t>220121660066000</w:t>
            </w:r>
          </w:p>
          <w:p w:rsidR="00EF111E" w:rsidRPr="00F3446E" w:rsidRDefault="00EF111E" w:rsidP="00EF111E">
            <w:pPr>
              <w:widowControl w:val="0"/>
              <w:spacing w:after="160"/>
              <w:jc w:val="center"/>
            </w:pPr>
            <w:r w:rsidRPr="00F3446E">
              <w:t>AVC 041</w:t>
            </w:r>
            <w:r>
              <w:t>11684</w:t>
            </w:r>
          </w:p>
          <w:p w:rsidR="00EF111E" w:rsidRPr="00160D59" w:rsidRDefault="00EF111E" w:rsidP="00EF111E">
            <w:pPr>
              <w:widowControl w:val="0"/>
              <w:spacing w:after="160"/>
              <w:jc w:val="center"/>
              <w:rPr>
                <w:rFonts w:ascii="GHEA Grapalat" w:hAnsi="GHEA Grapalat"/>
              </w:rPr>
            </w:pPr>
            <w:r w:rsidRPr="00EF111E">
              <w:rPr>
                <w:rFonts w:ascii="GHEA Grapalat" w:hAnsi="GHEA Grapalat"/>
              </w:rPr>
              <w:t>М. Петрос</w:t>
            </w:r>
            <w:r w:rsidRPr="00B138F3">
              <w:rPr>
                <w:rFonts w:ascii="GHEA Grapalat" w:hAnsi="GHEA Grapalat"/>
              </w:rPr>
              <w:t>я</w:t>
            </w:r>
            <w:r>
              <w:rPr>
                <w:rFonts w:ascii="GHEA Grapalat" w:hAnsi="GHEA Grapalat"/>
              </w:rPr>
              <w:t>н</w:t>
            </w:r>
            <w:r>
              <w:rPr>
                <w:rFonts w:ascii="GHEA Grapalat" w:hAnsi="GHEA Grapalat"/>
              </w:rPr>
              <w:br/>
            </w:r>
            <w:r w:rsidRPr="00160D59">
              <w:rPr>
                <w:rFonts w:ascii="GHEA Grapalat" w:hAnsi="GHEA Grapalat"/>
              </w:rPr>
              <w:t>____________</w:t>
            </w:r>
          </w:p>
          <w:p w:rsidR="00EF111E" w:rsidRPr="00B138F3" w:rsidRDefault="00EF111E" w:rsidP="00EF111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F111E" w:rsidRPr="00B138F3" w:rsidRDefault="00EF111E" w:rsidP="00EF111E">
            <w:pPr>
              <w:widowControl w:val="0"/>
              <w:jc w:val="center"/>
              <w:rPr>
                <w:rFonts w:ascii="GHEA Grapalat" w:hAnsi="GHEA Grapalat"/>
              </w:rPr>
            </w:pPr>
          </w:p>
        </w:tc>
        <w:tc>
          <w:tcPr>
            <w:tcW w:w="934" w:type="dxa"/>
          </w:tcPr>
          <w:p w:rsidR="00EF111E" w:rsidRPr="00B138F3" w:rsidRDefault="00EF111E" w:rsidP="00EF111E">
            <w:pPr>
              <w:widowControl w:val="0"/>
              <w:jc w:val="center"/>
              <w:rPr>
                <w:rFonts w:ascii="GHEA Grapalat" w:hAnsi="GHEA Grapalat"/>
              </w:rPr>
            </w:pPr>
          </w:p>
        </w:tc>
        <w:tc>
          <w:tcPr>
            <w:tcW w:w="4299" w:type="dxa"/>
            <w:gridSpan w:val="7"/>
          </w:tcPr>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Default="00EF111E" w:rsidP="00EF111E">
            <w:pPr>
              <w:widowControl w:val="0"/>
              <w:jc w:val="right"/>
              <w:rPr>
                <w:rFonts w:ascii="GHEA Grapalat" w:hAnsi="GHEA Grapalat"/>
                <w:b/>
              </w:rPr>
            </w:pPr>
          </w:p>
          <w:p w:rsidR="00EF111E" w:rsidRPr="00B138F3" w:rsidRDefault="00EF111E" w:rsidP="00EF111E">
            <w:pPr>
              <w:widowControl w:val="0"/>
              <w:jc w:val="right"/>
              <w:rPr>
                <w:rFonts w:ascii="GHEA Grapalat" w:hAnsi="GHEA Grapalat" w:cs="Sylfaen"/>
                <w:b/>
                <w:bCs/>
              </w:rPr>
            </w:pPr>
            <w:r w:rsidRPr="00B138F3">
              <w:rPr>
                <w:rFonts w:ascii="GHEA Grapalat" w:hAnsi="GHEA Grapalat"/>
                <w:b/>
              </w:rPr>
              <w:t>ПРОДАВЕЦ</w:t>
            </w:r>
          </w:p>
          <w:p w:rsidR="00EF111E" w:rsidRPr="00B138F3" w:rsidRDefault="00EF111E" w:rsidP="00EF111E">
            <w:pPr>
              <w:widowControl w:val="0"/>
              <w:jc w:val="right"/>
              <w:rPr>
                <w:rFonts w:ascii="GHEA Grapalat" w:hAnsi="GHEA Grapalat"/>
                <w:lang w:val="en-US"/>
              </w:rPr>
            </w:pPr>
            <w:r w:rsidRPr="00B138F3">
              <w:rPr>
                <w:rFonts w:ascii="GHEA Grapalat" w:hAnsi="GHEA Grapalat"/>
                <w:lang w:val="en-US"/>
              </w:rPr>
              <w:t>______________________</w:t>
            </w:r>
          </w:p>
          <w:p w:rsidR="00EF111E" w:rsidRPr="00B138F3" w:rsidRDefault="00EF111E" w:rsidP="00EF111E">
            <w:pPr>
              <w:widowControl w:val="0"/>
              <w:jc w:val="right"/>
              <w:rPr>
                <w:rFonts w:ascii="GHEA Grapalat" w:hAnsi="GHEA Grapalat"/>
                <w:sz w:val="16"/>
                <w:szCs w:val="16"/>
              </w:rPr>
            </w:pPr>
            <w:r w:rsidRPr="00B138F3">
              <w:rPr>
                <w:rFonts w:ascii="GHEA Grapalat" w:hAnsi="GHEA Grapalat"/>
                <w:sz w:val="16"/>
                <w:szCs w:val="16"/>
              </w:rPr>
              <w:t>/подпись/</w:t>
            </w:r>
          </w:p>
          <w:p w:rsidR="00EF111E" w:rsidRPr="00B138F3" w:rsidRDefault="00EF111E" w:rsidP="00EF111E">
            <w:pPr>
              <w:widowControl w:val="0"/>
              <w:jc w:val="right"/>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F17492">
          <w:footnotePr>
            <w:pos w:val="beneathText"/>
          </w:footnotePr>
          <w:pgSz w:w="16838" w:h="11906" w:orient="landscape" w:code="9"/>
          <w:pgMar w:top="567" w:right="567" w:bottom="567" w:left="1021"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5B2" w:rsidRDefault="00C515B2">
      <w:r>
        <w:separator/>
      </w:r>
    </w:p>
  </w:endnote>
  <w:endnote w:type="continuationSeparator" w:id="0">
    <w:p w:rsidR="00C515B2" w:rsidRDefault="00C51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177E69" w:rsidRPr="00C861E9" w:rsidRDefault="00177E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F1837">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5B2" w:rsidRDefault="00C515B2">
      <w:r>
        <w:separator/>
      </w:r>
    </w:p>
  </w:footnote>
  <w:footnote w:type="continuationSeparator" w:id="0">
    <w:p w:rsidR="00C515B2" w:rsidRDefault="00C515B2">
      <w:r>
        <w:continuationSeparator/>
      </w:r>
    </w:p>
  </w:footnote>
  <w:footnote w:id="1">
    <w:p w:rsidR="00177E69" w:rsidRPr="00CD6B60" w:rsidRDefault="00177E69"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77E69" w:rsidRPr="00CD6B60" w:rsidRDefault="00177E6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77E69" w:rsidRPr="00CD6B60" w:rsidRDefault="00177E6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77E69" w:rsidRPr="00CD6B60" w:rsidRDefault="00177E6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77E69" w:rsidRPr="008842CE" w:rsidRDefault="00177E69"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77E69" w:rsidRPr="000811C1" w:rsidRDefault="00177E69">
      <w:pPr>
        <w:pStyle w:val="af2"/>
        <w:rPr>
          <w:lang w:val="af-ZA"/>
        </w:rPr>
      </w:pPr>
    </w:p>
  </w:footnote>
  <w:footnote w:id="3">
    <w:p w:rsidR="00177E69" w:rsidRPr="00A31673" w:rsidRDefault="00177E69">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177E69" w:rsidRDefault="00177E69"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77E69" w:rsidRDefault="00177E69" w:rsidP="006B3E56">
      <w:pPr>
        <w:pStyle w:val="af2"/>
        <w:rPr>
          <w:rFonts w:asciiTheme="minorHAnsi" w:hAnsiTheme="minorHAnsi"/>
          <w:lang w:val="af-ZA"/>
        </w:rPr>
      </w:pPr>
    </w:p>
  </w:footnote>
  <w:footnote w:id="5">
    <w:p w:rsidR="00177E69" w:rsidRPr="00D3436F" w:rsidRDefault="00177E69"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77E69" w:rsidRPr="00D3436F" w:rsidRDefault="00177E69">
      <w:pPr>
        <w:pStyle w:val="af2"/>
        <w:rPr>
          <w:lang w:val="es-ES"/>
        </w:rPr>
      </w:pPr>
    </w:p>
  </w:footnote>
  <w:footnote w:id="6">
    <w:p w:rsidR="00177E69" w:rsidRPr="008842CE" w:rsidRDefault="00177E69" w:rsidP="003D2FE2">
      <w:pPr>
        <w:pStyle w:val="af2"/>
        <w:jc w:val="both"/>
      </w:pPr>
    </w:p>
  </w:footnote>
  <w:footnote w:id="7">
    <w:p w:rsidR="00177E69" w:rsidRPr="008842CE" w:rsidRDefault="00177E69" w:rsidP="000A214C">
      <w:pPr>
        <w:pStyle w:val="af2"/>
        <w:jc w:val="both"/>
      </w:pPr>
    </w:p>
  </w:footnote>
  <w:footnote w:id="8">
    <w:p w:rsidR="00177E69" w:rsidRPr="00D3436F" w:rsidRDefault="00177E69"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177E69" w:rsidRPr="008842CE" w:rsidRDefault="00177E69"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77E69" w:rsidRPr="00D3436F" w:rsidRDefault="00177E69">
      <w:pPr>
        <w:pStyle w:val="af2"/>
        <w:rPr>
          <w:lang w:val="hy-AM"/>
        </w:rPr>
      </w:pPr>
    </w:p>
  </w:footnote>
  <w:footnote w:id="10">
    <w:p w:rsidR="00177E69" w:rsidRPr="008842CE" w:rsidRDefault="00177E69"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77E69" w:rsidRPr="00E85250" w:rsidRDefault="00177E69" w:rsidP="00D90640">
      <w:pPr>
        <w:widowControl w:val="0"/>
        <w:spacing w:after="160" w:line="360" w:lineRule="auto"/>
        <w:ind w:firstLine="709"/>
        <w:jc w:val="both"/>
        <w:rPr>
          <w:rFonts w:ascii="GHEA Grapalat" w:hAnsi="GHEA Grapalat"/>
          <w:lang w:val="hy-AM"/>
        </w:rPr>
      </w:pPr>
    </w:p>
    <w:p w:rsidR="00177E69" w:rsidRPr="00D3436F" w:rsidRDefault="00177E69">
      <w:pPr>
        <w:pStyle w:val="af2"/>
        <w:rPr>
          <w:lang w:val="hy-AM"/>
        </w:rPr>
      </w:pPr>
    </w:p>
  </w:footnote>
  <w:footnote w:id="11">
    <w:p w:rsidR="00177E69" w:rsidRPr="00402BC3" w:rsidRDefault="00177E69"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77E69" w:rsidRPr="00552088" w:rsidRDefault="00177E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77E69" w:rsidRPr="00D3436F" w:rsidRDefault="00177E69">
      <w:pPr>
        <w:pStyle w:val="af2"/>
        <w:rPr>
          <w:lang w:val="hy-AM"/>
        </w:rPr>
      </w:pPr>
    </w:p>
  </w:footnote>
  <w:footnote w:id="12">
    <w:p w:rsidR="00177E69" w:rsidRPr="008842CE" w:rsidRDefault="00177E69"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77E69" w:rsidRPr="00D3436F" w:rsidRDefault="00177E69">
      <w:pPr>
        <w:pStyle w:val="af2"/>
        <w:rPr>
          <w:lang w:val="hy-AM"/>
        </w:rPr>
      </w:pPr>
    </w:p>
  </w:footnote>
  <w:footnote w:id="13">
    <w:p w:rsidR="00177E69" w:rsidRPr="00D3436F" w:rsidRDefault="00177E69"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77E69" w:rsidRPr="008842CE" w:rsidRDefault="00177E69"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7E69" w:rsidRPr="00D3436F" w:rsidRDefault="00177E69">
      <w:pPr>
        <w:pStyle w:val="af2"/>
        <w:rPr>
          <w:lang w:val="hy-AM"/>
        </w:rPr>
      </w:pPr>
    </w:p>
  </w:footnote>
  <w:footnote w:id="15">
    <w:p w:rsidR="00177E69" w:rsidRPr="008842CE" w:rsidRDefault="00177E69"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177E69" w:rsidRPr="008842CE" w:rsidRDefault="00177E69"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77E69" w:rsidRPr="00D3436F" w:rsidRDefault="00177E69">
      <w:pPr>
        <w:pStyle w:val="af2"/>
        <w:rPr>
          <w:lang w:val="hy-AM"/>
        </w:rPr>
      </w:pPr>
    </w:p>
  </w:footnote>
  <w:footnote w:id="16">
    <w:p w:rsidR="00177E69" w:rsidRPr="00C90021" w:rsidRDefault="00177E69" w:rsidP="008842CE">
      <w:pPr>
        <w:pStyle w:val="af2"/>
        <w:widowControl w:val="0"/>
        <w:jc w:val="both"/>
        <w:rPr>
          <w:rFonts w:ascii="GHEA Grapalat" w:hAnsi="GHEA Grapalat"/>
          <w:i/>
        </w:rPr>
      </w:pPr>
    </w:p>
    <w:p w:rsidR="00177E69" w:rsidRPr="00E861BF" w:rsidRDefault="00177E69"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177E69" w:rsidRPr="00C84B20" w:rsidRDefault="00177E69" w:rsidP="00177E69">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177E69" w:rsidRDefault="00177E69" w:rsidP="00177E69">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77E69" w:rsidRPr="00E861BF" w:rsidRDefault="00177E69" w:rsidP="00177E69">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rsidR="00177E69" w:rsidRPr="00E861BF" w:rsidRDefault="00177E69" w:rsidP="008C081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177E69" w:rsidRPr="008842CE" w:rsidRDefault="00177E69"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177E69" w:rsidRPr="008842CE" w:rsidRDefault="00177E69" w:rsidP="00864B8A">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CAF2D06"/>
    <w:multiLevelType w:val="hybridMultilevel"/>
    <w:tmpl w:val="9A60F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D02EC1"/>
    <w:multiLevelType w:val="hybridMultilevel"/>
    <w:tmpl w:val="E1089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2975D76"/>
    <w:multiLevelType w:val="hybridMultilevel"/>
    <w:tmpl w:val="E5745412"/>
    <w:lvl w:ilvl="0" w:tplc="FD4CCEBE">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29"/>
  </w:num>
  <w:num w:numId="4">
    <w:abstractNumId w:val="23"/>
  </w:num>
  <w:num w:numId="5">
    <w:abstractNumId w:val="34"/>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2"/>
  </w:num>
  <w:num w:numId="12">
    <w:abstractNumId w:val="39"/>
  </w:num>
  <w:num w:numId="13">
    <w:abstractNumId w:val="36"/>
  </w:num>
  <w:num w:numId="14">
    <w:abstractNumId w:val="18"/>
  </w:num>
  <w:num w:numId="15">
    <w:abstractNumId w:val="37"/>
  </w:num>
  <w:num w:numId="16">
    <w:abstractNumId w:val="21"/>
  </w:num>
  <w:num w:numId="17">
    <w:abstractNumId w:val="10"/>
  </w:num>
  <w:num w:numId="18">
    <w:abstractNumId w:val="1"/>
  </w:num>
  <w:num w:numId="19">
    <w:abstractNumId w:val="24"/>
  </w:num>
  <w:num w:numId="20">
    <w:abstractNumId w:val="2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1"/>
  </w:num>
  <w:num w:numId="24">
    <w:abstractNumId w:val="28"/>
  </w:num>
  <w:num w:numId="25">
    <w:abstractNumId w:val="16"/>
  </w:num>
  <w:num w:numId="26">
    <w:abstractNumId w:val="6"/>
  </w:num>
  <w:num w:numId="27">
    <w:abstractNumId w:val="5"/>
  </w:num>
  <w:num w:numId="28">
    <w:abstractNumId w:val="0"/>
  </w:num>
  <w:num w:numId="29">
    <w:abstractNumId w:val="13"/>
  </w:num>
  <w:num w:numId="30">
    <w:abstractNumId w:val="35"/>
  </w:num>
  <w:num w:numId="31">
    <w:abstractNumId w:val="17"/>
  </w:num>
  <w:num w:numId="32">
    <w:abstractNumId w:val="3"/>
  </w:num>
  <w:num w:numId="33">
    <w:abstractNumId w:val="8"/>
  </w:num>
  <w:num w:numId="34">
    <w:abstractNumId w:val="7"/>
  </w:num>
  <w:num w:numId="35">
    <w:abstractNumId w:val="40"/>
  </w:num>
  <w:num w:numId="36">
    <w:abstractNumId w:val="38"/>
  </w:num>
  <w:num w:numId="37">
    <w:abstractNumId w:val="33"/>
  </w:num>
  <w:num w:numId="38">
    <w:abstractNumId w:val="2"/>
  </w:num>
  <w:num w:numId="39">
    <w:abstractNumId w:val="20"/>
  </w:num>
  <w:num w:numId="40">
    <w:abstractNumId w:val="26"/>
  </w:num>
  <w:num w:numId="41">
    <w:abstractNumId w:val="22"/>
  </w:num>
  <w:num w:numId="42">
    <w:abstractNumId w:val="19"/>
  </w:num>
  <w:num w:numId="43">
    <w:abstractNumId w:val="30"/>
  </w:num>
  <w:num w:numId="44">
    <w:abstractNumId w:val="14"/>
  </w:num>
  <w:num w:numId="45">
    <w:abstractNumId w:val="25"/>
  </w:num>
  <w:num w:numId="4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771"/>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63D3"/>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BFA"/>
    <w:rsid w:val="000C264F"/>
    <w:rsid w:val="000C36C6"/>
    <w:rsid w:val="000C3F69"/>
    <w:rsid w:val="000C5A09"/>
    <w:rsid w:val="000C6BA1"/>
    <w:rsid w:val="000C6E1C"/>
    <w:rsid w:val="000C6F81"/>
    <w:rsid w:val="000D07E4"/>
    <w:rsid w:val="000D10F1"/>
    <w:rsid w:val="000D16B6"/>
    <w:rsid w:val="000D1BED"/>
    <w:rsid w:val="000D1D92"/>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01D"/>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640"/>
    <w:rsid w:val="00103763"/>
    <w:rsid w:val="001046E6"/>
    <w:rsid w:val="00104861"/>
    <w:rsid w:val="00106365"/>
    <w:rsid w:val="00106D44"/>
    <w:rsid w:val="00106DEE"/>
    <w:rsid w:val="0011019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59E"/>
    <w:rsid w:val="00126D48"/>
    <w:rsid w:val="001276C9"/>
    <w:rsid w:val="00127F94"/>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35"/>
    <w:rsid w:val="00155805"/>
    <w:rsid w:val="0015583C"/>
    <w:rsid w:val="0015589E"/>
    <w:rsid w:val="00155C35"/>
    <w:rsid w:val="001561A5"/>
    <w:rsid w:val="001578A1"/>
    <w:rsid w:val="001578D4"/>
    <w:rsid w:val="0016001A"/>
    <w:rsid w:val="001600FF"/>
    <w:rsid w:val="0016055A"/>
    <w:rsid w:val="001609F6"/>
    <w:rsid w:val="00160AE4"/>
    <w:rsid w:val="00160BB4"/>
    <w:rsid w:val="00160D59"/>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77E69"/>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7CF"/>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5B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C3A"/>
    <w:rsid w:val="00226DBB"/>
    <w:rsid w:val="002273AD"/>
    <w:rsid w:val="0022770A"/>
    <w:rsid w:val="00227C9F"/>
    <w:rsid w:val="00230B12"/>
    <w:rsid w:val="00230C8F"/>
    <w:rsid w:val="00232FE2"/>
    <w:rsid w:val="00233B5F"/>
    <w:rsid w:val="00233BB7"/>
    <w:rsid w:val="00234E05"/>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356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EB7"/>
    <w:rsid w:val="00286CDB"/>
    <w:rsid w:val="0028726A"/>
    <w:rsid w:val="00291919"/>
    <w:rsid w:val="00291EFF"/>
    <w:rsid w:val="002926D4"/>
    <w:rsid w:val="00293A25"/>
    <w:rsid w:val="00293A76"/>
    <w:rsid w:val="002941F2"/>
    <w:rsid w:val="00294BD5"/>
    <w:rsid w:val="00294F67"/>
    <w:rsid w:val="00294FFF"/>
    <w:rsid w:val="0029515A"/>
    <w:rsid w:val="0029537B"/>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A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92D"/>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59FD"/>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3E"/>
    <w:rsid w:val="003579C1"/>
    <w:rsid w:val="00357A33"/>
    <w:rsid w:val="00357AA2"/>
    <w:rsid w:val="00357D48"/>
    <w:rsid w:val="00357E1B"/>
    <w:rsid w:val="003605D5"/>
    <w:rsid w:val="003607CE"/>
    <w:rsid w:val="0036230B"/>
    <w:rsid w:val="003629F7"/>
    <w:rsid w:val="003630DB"/>
    <w:rsid w:val="00363298"/>
    <w:rsid w:val="00363335"/>
    <w:rsid w:val="00363627"/>
    <w:rsid w:val="00363A54"/>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341"/>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F64"/>
    <w:rsid w:val="0038400D"/>
    <w:rsid w:val="0038438D"/>
    <w:rsid w:val="0038517B"/>
    <w:rsid w:val="00385C27"/>
    <w:rsid w:val="00386E4B"/>
    <w:rsid w:val="003870B7"/>
    <w:rsid w:val="003871DA"/>
    <w:rsid w:val="00391276"/>
    <w:rsid w:val="0039134D"/>
    <w:rsid w:val="00391E56"/>
    <w:rsid w:val="00391F90"/>
    <w:rsid w:val="00392525"/>
    <w:rsid w:val="00392A56"/>
    <w:rsid w:val="0039338D"/>
    <w:rsid w:val="003946B4"/>
    <w:rsid w:val="00394990"/>
    <w:rsid w:val="003949A5"/>
    <w:rsid w:val="00395D6D"/>
    <w:rsid w:val="00395F4A"/>
    <w:rsid w:val="003960EA"/>
    <w:rsid w:val="0039646A"/>
    <w:rsid w:val="0039661E"/>
    <w:rsid w:val="00396D60"/>
    <w:rsid w:val="003972CC"/>
    <w:rsid w:val="00397DC0"/>
    <w:rsid w:val="003A054D"/>
    <w:rsid w:val="003A0A31"/>
    <w:rsid w:val="003A0D34"/>
    <w:rsid w:val="003A145D"/>
    <w:rsid w:val="003A1EBB"/>
    <w:rsid w:val="003A2BE0"/>
    <w:rsid w:val="003A2D11"/>
    <w:rsid w:val="003A39AC"/>
    <w:rsid w:val="003A4475"/>
    <w:rsid w:val="003A5049"/>
    <w:rsid w:val="003A5533"/>
    <w:rsid w:val="003A62A4"/>
    <w:rsid w:val="003A645E"/>
    <w:rsid w:val="003A6791"/>
    <w:rsid w:val="003A734A"/>
    <w:rsid w:val="003B0D6E"/>
    <w:rsid w:val="003B1FC0"/>
    <w:rsid w:val="003B3302"/>
    <w:rsid w:val="003B3A13"/>
    <w:rsid w:val="003B3E74"/>
    <w:rsid w:val="003B4A74"/>
    <w:rsid w:val="003B585C"/>
    <w:rsid w:val="003B5913"/>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619"/>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4255"/>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0D7"/>
    <w:rsid w:val="0045525D"/>
    <w:rsid w:val="004553CA"/>
    <w:rsid w:val="0045669A"/>
    <w:rsid w:val="00456B02"/>
    <w:rsid w:val="00457745"/>
    <w:rsid w:val="00460CA5"/>
    <w:rsid w:val="0046186C"/>
    <w:rsid w:val="0046188C"/>
    <w:rsid w:val="004623A3"/>
    <w:rsid w:val="00462E00"/>
    <w:rsid w:val="00463606"/>
    <w:rsid w:val="004636DA"/>
    <w:rsid w:val="00463B0B"/>
    <w:rsid w:val="00464346"/>
    <w:rsid w:val="004647C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52D"/>
    <w:rsid w:val="004B2714"/>
    <w:rsid w:val="004B28E1"/>
    <w:rsid w:val="004B2BE3"/>
    <w:rsid w:val="004B2F56"/>
    <w:rsid w:val="004B383E"/>
    <w:rsid w:val="004B4580"/>
    <w:rsid w:val="004B4B72"/>
    <w:rsid w:val="004B5522"/>
    <w:rsid w:val="004B60F5"/>
    <w:rsid w:val="004B61C2"/>
    <w:rsid w:val="004B6A49"/>
    <w:rsid w:val="004B6D52"/>
    <w:rsid w:val="004B7B69"/>
    <w:rsid w:val="004C17D2"/>
    <w:rsid w:val="004C1D9B"/>
    <w:rsid w:val="004C217A"/>
    <w:rsid w:val="004C2BF6"/>
    <w:rsid w:val="004C3803"/>
    <w:rsid w:val="004C3A9F"/>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5FF"/>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47E"/>
    <w:rsid w:val="00504B6E"/>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1A2"/>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0EB8"/>
    <w:rsid w:val="005525A4"/>
    <w:rsid w:val="00552934"/>
    <w:rsid w:val="00552D6E"/>
    <w:rsid w:val="00553DFD"/>
    <w:rsid w:val="005544AC"/>
    <w:rsid w:val="0055623A"/>
    <w:rsid w:val="005563D9"/>
    <w:rsid w:val="00556A97"/>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00"/>
    <w:rsid w:val="00583036"/>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0E"/>
    <w:rsid w:val="005939DE"/>
    <w:rsid w:val="00593B80"/>
    <w:rsid w:val="00593E76"/>
    <w:rsid w:val="00594870"/>
    <w:rsid w:val="00594C31"/>
    <w:rsid w:val="00594FEE"/>
    <w:rsid w:val="005953B1"/>
    <w:rsid w:val="005953F4"/>
    <w:rsid w:val="0059608C"/>
    <w:rsid w:val="005960B4"/>
    <w:rsid w:val="005961C4"/>
    <w:rsid w:val="0059636E"/>
    <w:rsid w:val="005A1236"/>
    <w:rsid w:val="005A3009"/>
    <w:rsid w:val="005A3A35"/>
    <w:rsid w:val="005A3D17"/>
    <w:rsid w:val="005A3DC6"/>
    <w:rsid w:val="005A3EB8"/>
    <w:rsid w:val="005A3EDC"/>
    <w:rsid w:val="005A405F"/>
    <w:rsid w:val="005A4086"/>
    <w:rsid w:val="005A4324"/>
    <w:rsid w:val="005A57B8"/>
    <w:rsid w:val="005A6435"/>
    <w:rsid w:val="005A723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24B"/>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8B4"/>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0489"/>
    <w:rsid w:val="00621255"/>
    <w:rsid w:val="00621806"/>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9FA"/>
    <w:rsid w:val="00660138"/>
    <w:rsid w:val="00660788"/>
    <w:rsid w:val="006607D5"/>
    <w:rsid w:val="006608AD"/>
    <w:rsid w:val="00661E7D"/>
    <w:rsid w:val="0066210E"/>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4B1"/>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4ADA"/>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837"/>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185"/>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6"/>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A7A"/>
    <w:rsid w:val="00796D4A"/>
    <w:rsid w:val="007A12AE"/>
    <w:rsid w:val="007A16FB"/>
    <w:rsid w:val="007A2020"/>
    <w:rsid w:val="007A2E03"/>
    <w:rsid w:val="007A2FC9"/>
    <w:rsid w:val="007A3487"/>
    <w:rsid w:val="007A34A6"/>
    <w:rsid w:val="007A3EE6"/>
    <w:rsid w:val="007A4AFA"/>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7F6B94"/>
    <w:rsid w:val="007F7591"/>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F04"/>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6664"/>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453"/>
    <w:rsid w:val="008617BA"/>
    <w:rsid w:val="00861BEB"/>
    <w:rsid w:val="00861EC8"/>
    <w:rsid w:val="00862230"/>
    <w:rsid w:val="00862409"/>
    <w:rsid w:val="008626E5"/>
    <w:rsid w:val="008628CD"/>
    <w:rsid w:val="00862C74"/>
    <w:rsid w:val="00863197"/>
    <w:rsid w:val="00863E4D"/>
    <w:rsid w:val="00864B8A"/>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3B3"/>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6F82"/>
    <w:rsid w:val="008875C7"/>
    <w:rsid w:val="00890F86"/>
    <w:rsid w:val="008916DE"/>
    <w:rsid w:val="00892068"/>
    <w:rsid w:val="008920F8"/>
    <w:rsid w:val="00892694"/>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813"/>
    <w:rsid w:val="008C0D41"/>
    <w:rsid w:val="008C16C2"/>
    <w:rsid w:val="008C17DA"/>
    <w:rsid w:val="008C208B"/>
    <w:rsid w:val="008C343E"/>
    <w:rsid w:val="008C3509"/>
    <w:rsid w:val="008C353D"/>
    <w:rsid w:val="008C3B9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3D04"/>
    <w:rsid w:val="008F527F"/>
    <w:rsid w:val="008F6B74"/>
    <w:rsid w:val="00900517"/>
    <w:rsid w:val="00902D0C"/>
    <w:rsid w:val="00902F58"/>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05"/>
    <w:rsid w:val="00911F57"/>
    <w:rsid w:val="009123CA"/>
    <w:rsid w:val="00914B4A"/>
    <w:rsid w:val="00915104"/>
    <w:rsid w:val="00915337"/>
    <w:rsid w:val="00915A97"/>
    <w:rsid w:val="009160C2"/>
    <w:rsid w:val="00916A53"/>
    <w:rsid w:val="00917234"/>
    <w:rsid w:val="00917747"/>
    <w:rsid w:val="00917D50"/>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1FC"/>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4D8"/>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85F"/>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11A"/>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173"/>
    <w:rsid w:val="009F18D0"/>
    <w:rsid w:val="009F1FF7"/>
    <w:rsid w:val="009F2C5D"/>
    <w:rsid w:val="009F2F35"/>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819"/>
    <w:rsid w:val="00A21F69"/>
    <w:rsid w:val="00A22062"/>
    <w:rsid w:val="00A222D7"/>
    <w:rsid w:val="00A22548"/>
    <w:rsid w:val="00A225D9"/>
    <w:rsid w:val="00A22EB5"/>
    <w:rsid w:val="00A23E7B"/>
    <w:rsid w:val="00A24827"/>
    <w:rsid w:val="00A249DB"/>
    <w:rsid w:val="00A24F80"/>
    <w:rsid w:val="00A25D1B"/>
    <w:rsid w:val="00A2704F"/>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E63"/>
    <w:rsid w:val="00A93710"/>
    <w:rsid w:val="00A943A0"/>
    <w:rsid w:val="00A944D6"/>
    <w:rsid w:val="00A95C09"/>
    <w:rsid w:val="00A961A4"/>
    <w:rsid w:val="00A96293"/>
    <w:rsid w:val="00A96817"/>
    <w:rsid w:val="00A9694C"/>
    <w:rsid w:val="00AA0AD8"/>
    <w:rsid w:val="00AA0F00"/>
    <w:rsid w:val="00AA13E4"/>
    <w:rsid w:val="00AA1BBF"/>
    <w:rsid w:val="00AA1D58"/>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899"/>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9B4"/>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187"/>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30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231"/>
    <w:rsid w:val="00B9581C"/>
    <w:rsid w:val="00B95FE0"/>
    <w:rsid w:val="00B961C7"/>
    <w:rsid w:val="00B96B73"/>
    <w:rsid w:val="00B975FA"/>
    <w:rsid w:val="00B9778A"/>
    <w:rsid w:val="00B9796D"/>
    <w:rsid w:val="00BA04AB"/>
    <w:rsid w:val="00BA17C2"/>
    <w:rsid w:val="00BA2853"/>
    <w:rsid w:val="00BA3554"/>
    <w:rsid w:val="00BA4AEC"/>
    <w:rsid w:val="00BA4B15"/>
    <w:rsid w:val="00BA632C"/>
    <w:rsid w:val="00BA6E63"/>
    <w:rsid w:val="00BA7128"/>
    <w:rsid w:val="00BB1C9B"/>
    <w:rsid w:val="00BB1DC9"/>
    <w:rsid w:val="00BB3575"/>
    <w:rsid w:val="00BB4ADD"/>
    <w:rsid w:val="00BB500A"/>
    <w:rsid w:val="00BB50D0"/>
    <w:rsid w:val="00BB52F9"/>
    <w:rsid w:val="00BB5B81"/>
    <w:rsid w:val="00BB67B5"/>
    <w:rsid w:val="00BB682B"/>
    <w:rsid w:val="00BB74CF"/>
    <w:rsid w:val="00BC088D"/>
    <w:rsid w:val="00BC0BAC"/>
    <w:rsid w:val="00BC1555"/>
    <w:rsid w:val="00BC1804"/>
    <w:rsid w:val="00BC2255"/>
    <w:rsid w:val="00BC256B"/>
    <w:rsid w:val="00BC2E4D"/>
    <w:rsid w:val="00BC354F"/>
    <w:rsid w:val="00BC3E66"/>
    <w:rsid w:val="00BC4594"/>
    <w:rsid w:val="00BC54CA"/>
    <w:rsid w:val="00BC5D2F"/>
    <w:rsid w:val="00BC6164"/>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3CF"/>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08F6"/>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81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15B2"/>
    <w:rsid w:val="00C527F9"/>
    <w:rsid w:val="00C53926"/>
    <w:rsid w:val="00C53D1C"/>
    <w:rsid w:val="00C54730"/>
    <w:rsid w:val="00C54CEE"/>
    <w:rsid w:val="00C5588A"/>
    <w:rsid w:val="00C56BBA"/>
    <w:rsid w:val="00C57D7E"/>
    <w:rsid w:val="00C611EE"/>
    <w:rsid w:val="00C61F21"/>
    <w:rsid w:val="00C6256F"/>
    <w:rsid w:val="00C6329E"/>
    <w:rsid w:val="00C633D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5FD4"/>
    <w:rsid w:val="00C767C7"/>
    <w:rsid w:val="00C7738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021"/>
    <w:rsid w:val="00C90796"/>
    <w:rsid w:val="00C9153B"/>
    <w:rsid w:val="00C91F69"/>
    <w:rsid w:val="00C929A7"/>
    <w:rsid w:val="00C92B05"/>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59A"/>
    <w:rsid w:val="00CE56FD"/>
    <w:rsid w:val="00CE71AA"/>
    <w:rsid w:val="00CE7B83"/>
    <w:rsid w:val="00CE7BF1"/>
    <w:rsid w:val="00CF0D0D"/>
    <w:rsid w:val="00CF1653"/>
    <w:rsid w:val="00CF1742"/>
    <w:rsid w:val="00CF1966"/>
    <w:rsid w:val="00CF2304"/>
    <w:rsid w:val="00CF2692"/>
    <w:rsid w:val="00CF34D0"/>
    <w:rsid w:val="00CF34DE"/>
    <w:rsid w:val="00CF3B1A"/>
    <w:rsid w:val="00CF5C2E"/>
    <w:rsid w:val="00CF762A"/>
    <w:rsid w:val="00CF7801"/>
    <w:rsid w:val="00CF7A4E"/>
    <w:rsid w:val="00CF7F57"/>
    <w:rsid w:val="00D00401"/>
    <w:rsid w:val="00D0068C"/>
    <w:rsid w:val="00D008B5"/>
    <w:rsid w:val="00D00A61"/>
    <w:rsid w:val="00D00BED"/>
    <w:rsid w:val="00D00DA3"/>
    <w:rsid w:val="00D01191"/>
    <w:rsid w:val="00D012A7"/>
    <w:rsid w:val="00D018BA"/>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6EF"/>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906"/>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78B"/>
    <w:rsid w:val="00D61D87"/>
    <w:rsid w:val="00D62855"/>
    <w:rsid w:val="00D62C0F"/>
    <w:rsid w:val="00D646F5"/>
    <w:rsid w:val="00D659B3"/>
    <w:rsid w:val="00D65BF2"/>
    <w:rsid w:val="00D65E4E"/>
    <w:rsid w:val="00D65EBA"/>
    <w:rsid w:val="00D66198"/>
    <w:rsid w:val="00D707A0"/>
    <w:rsid w:val="00D710BC"/>
    <w:rsid w:val="00D71259"/>
    <w:rsid w:val="00D7354F"/>
    <w:rsid w:val="00D7435F"/>
    <w:rsid w:val="00D746A9"/>
    <w:rsid w:val="00D74CCE"/>
    <w:rsid w:val="00D74FB9"/>
    <w:rsid w:val="00D7504A"/>
    <w:rsid w:val="00D758CA"/>
    <w:rsid w:val="00D75F27"/>
    <w:rsid w:val="00D76027"/>
    <w:rsid w:val="00D76453"/>
    <w:rsid w:val="00D766F5"/>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5B"/>
    <w:rsid w:val="00D875CB"/>
    <w:rsid w:val="00D90394"/>
    <w:rsid w:val="00D90640"/>
    <w:rsid w:val="00D91B2B"/>
    <w:rsid w:val="00D91C7E"/>
    <w:rsid w:val="00D927EB"/>
    <w:rsid w:val="00D9402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36B"/>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99"/>
    <w:rsid w:val="00DF11C4"/>
    <w:rsid w:val="00DF1625"/>
    <w:rsid w:val="00DF19A1"/>
    <w:rsid w:val="00DF2E9F"/>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D46"/>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47B41"/>
    <w:rsid w:val="00E51117"/>
    <w:rsid w:val="00E51CD0"/>
    <w:rsid w:val="00E51D3B"/>
    <w:rsid w:val="00E51D78"/>
    <w:rsid w:val="00E51EEA"/>
    <w:rsid w:val="00E54297"/>
    <w:rsid w:val="00E5486D"/>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3BE"/>
    <w:rsid w:val="00E66866"/>
    <w:rsid w:val="00E66B53"/>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2E0D"/>
    <w:rsid w:val="00E93CA2"/>
    <w:rsid w:val="00E94D7F"/>
    <w:rsid w:val="00E95645"/>
    <w:rsid w:val="00E95CE6"/>
    <w:rsid w:val="00E95E47"/>
    <w:rsid w:val="00E963F5"/>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04F"/>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1E"/>
    <w:rsid w:val="00EF11FF"/>
    <w:rsid w:val="00EF1EE8"/>
    <w:rsid w:val="00EF24C7"/>
    <w:rsid w:val="00EF273B"/>
    <w:rsid w:val="00EF2954"/>
    <w:rsid w:val="00EF2B43"/>
    <w:rsid w:val="00EF352E"/>
    <w:rsid w:val="00EF3662"/>
    <w:rsid w:val="00EF548A"/>
    <w:rsid w:val="00EF6526"/>
    <w:rsid w:val="00EF7868"/>
    <w:rsid w:val="00F00565"/>
    <w:rsid w:val="00F00C96"/>
    <w:rsid w:val="00F01D1E"/>
    <w:rsid w:val="00F01EBB"/>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1A7"/>
    <w:rsid w:val="00F1738A"/>
    <w:rsid w:val="00F17492"/>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19F5"/>
    <w:rsid w:val="00F41FCA"/>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3E3F"/>
    <w:rsid w:val="00F8462A"/>
    <w:rsid w:val="00F855BB"/>
    <w:rsid w:val="00F857AB"/>
    <w:rsid w:val="00F85DFC"/>
    <w:rsid w:val="00F85F62"/>
    <w:rsid w:val="00F86162"/>
    <w:rsid w:val="00F86ED5"/>
    <w:rsid w:val="00F871C2"/>
    <w:rsid w:val="00F87FD4"/>
    <w:rsid w:val="00F914CF"/>
    <w:rsid w:val="00F92A53"/>
    <w:rsid w:val="00F930CD"/>
    <w:rsid w:val="00F932ED"/>
    <w:rsid w:val="00F93517"/>
    <w:rsid w:val="00F9392C"/>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D3F"/>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8916A"/>
  <w15:docId w15:val="{B81C5067-6B59-441C-8041-876471A1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styleId="HTML">
    <w:name w:val="HTML Preformatted"/>
    <w:basedOn w:val="a"/>
    <w:link w:val="HTML0"/>
    <w:uiPriority w:val="99"/>
    <w:unhideWhenUsed/>
    <w:rsid w:val="008C0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8C0813"/>
    <w:rPr>
      <w:rFonts w:ascii="Courier New" w:hAnsi="Courier New" w:cs="Courier New"/>
      <w:lang w:val="en-US" w:eastAsia="en-US" w:bidi="ar-SA"/>
    </w:rPr>
  </w:style>
  <w:style w:type="character" w:customStyle="1" w:styleId="y2iqfc">
    <w:name w:val="y2iqfc"/>
    <w:basedOn w:val="a0"/>
    <w:rsid w:val="008C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4303125">
      <w:bodyDiv w:val="1"/>
      <w:marLeft w:val="0"/>
      <w:marRight w:val="0"/>
      <w:marTop w:val="0"/>
      <w:marBottom w:val="0"/>
      <w:divBdr>
        <w:top w:val="none" w:sz="0" w:space="0" w:color="auto"/>
        <w:left w:val="none" w:sz="0" w:space="0" w:color="auto"/>
        <w:bottom w:val="none" w:sz="0" w:space="0" w:color="auto"/>
        <w:right w:val="none" w:sz="0" w:space="0" w:color="auto"/>
      </w:divBdr>
    </w:div>
    <w:div w:id="82605655">
      <w:bodyDiv w:val="1"/>
      <w:marLeft w:val="0"/>
      <w:marRight w:val="0"/>
      <w:marTop w:val="0"/>
      <w:marBottom w:val="0"/>
      <w:divBdr>
        <w:top w:val="none" w:sz="0" w:space="0" w:color="auto"/>
        <w:left w:val="none" w:sz="0" w:space="0" w:color="auto"/>
        <w:bottom w:val="none" w:sz="0" w:space="0" w:color="auto"/>
        <w:right w:val="none" w:sz="0" w:space="0" w:color="auto"/>
      </w:divBdr>
    </w:div>
    <w:div w:id="112870814">
      <w:bodyDiv w:val="1"/>
      <w:marLeft w:val="0"/>
      <w:marRight w:val="0"/>
      <w:marTop w:val="0"/>
      <w:marBottom w:val="0"/>
      <w:divBdr>
        <w:top w:val="none" w:sz="0" w:space="0" w:color="auto"/>
        <w:left w:val="none" w:sz="0" w:space="0" w:color="auto"/>
        <w:bottom w:val="none" w:sz="0" w:space="0" w:color="auto"/>
        <w:right w:val="none" w:sz="0" w:space="0" w:color="auto"/>
      </w:divBdr>
    </w:div>
    <w:div w:id="16517498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537418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7736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682561">
      <w:bodyDiv w:val="1"/>
      <w:marLeft w:val="0"/>
      <w:marRight w:val="0"/>
      <w:marTop w:val="0"/>
      <w:marBottom w:val="0"/>
      <w:divBdr>
        <w:top w:val="none" w:sz="0" w:space="0" w:color="auto"/>
        <w:left w:val="none" w:sz="0" w:space="0" w:color="auto"/>
        <w:bottom w:val="none" w:sz="0" w:space="0" w:color="auto"/>
        <w:right w:val="none" w:sz="0" w:space="0" w:color="auto"/>
      </w:divBdr>
    </w:div>
    <w:div w:id="442922894">
      <w:bodyDiv w:val="1"/>
      <w:marLeft w:val="0"/>
      <w:marRight w:val="0"/>
      <w:marTop w:val="0"/>
      <w:marBottom w:val="0"/>
      <w:divBdr>
        <w:top w:val="none" w:sz="0" w:space="0" w:color="auto"/>
        <w:left w:val="none" w:sz="0" w:space="0" w:color="auto"/>
        <w:bottom w:val="none" w:sz="0" w:space="0" w:color="auto"/>
        <w:right w:val="none" w:sz="0" w:space="0" w:color="auto"/>
      </w:divBdr>
    </w:div>
    <w:div w:id="4668197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890766">
      <w:bodyDiv w:val="1"/>
      <w:marLeft w:val="0"/>
      <w:marRight w:val="0"/>
      <w:marTop w:val="0"/>
      <w:marBottom w:val="0"/>
      <w:divBdr>
        <w:top w:val="none" w:sz="0" w:space="0" w:color="auto"/>
        <w:left w:val="none" w:sz="0" w:space="0" w:color="auto"/>
        <w:bottom w:val="none" w:sz="0" w:space="0" w:color="auto"/>
        <w:right w:val="none" w:sz="0" w:space="0" w:color="auto"/>
      </w:divBdr>
    </w:div>
    <w:div w:id="496308658">
      <w:bodyDiv w:val="1"/>
      <w:marLeft w:val="0"/>
      <w:marRight w:val="0"/>
      <w:marTop w:val="0"/>
      <w:marBottom w:val="0"/>
      <w:divBdr>
        <w:top w:val="none" w:sz="0" w:space="0" w:color="auto"/>
        <w:left w:val="none" w:sz="0" w:space="0" w:color="auto"/>
        <w:bottom w:val="none" w:sz="0" w:space="0" w:color="auto"/>
        <w:right w:val="none" w:sz="0" w:space="0" w:color="auto"/>
      </w:divBdr>
    </w:div>
    <w:div w:id="510024306">
      <w:bodyDiv w:val="1"/>
      <w:marLeft w:val="0"/>
      <w:marRight w:val="0"/>
      <w:marTop w:val="0"/>
      <w:marBottom w:val="0"/>
      <w:divBdr>
        <w:top w:val="none" w:sz="0" w:space="0" w:color="auto"/>
        <w:left w:val="none" w:sz="0" w:space="0" w:color="auto"/>
        <w:bottom w:val="none" w:sz="0" w:space="0" w:color="auto"/>
        <w:right w:val="none" w:sz="0" w:space="0" w:color="auto"/>
      </w:divBdr>
    </w:div>
    <w:div w:id="531840542">
      <w:bodyDiv w:val="1"/>
      <w:marLeft w:val="0"/>
      <w:marRight w:val="0"/>
      <w:marTop w:val="0"/>
      <w:marBottom w:val="0"/>
      <w:divBdr>
        <w:top w:val="none" w:sz="0" w:space="0" w:color="auto"/>
        <w:left w:val="none" w:sz="0" w:space="0" w:color="auto"/>
        <w:bottom w:val="none" w:sz="0" w:space="0" w:color="auto"/>
        <w:right w:val="none" w:sz="0" w:space="0" w:color="auto"/>
      </w:divBdr>
    </w:div>
    <w:div w:id="53354438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2907520">
      <w:bodyDiv w:val="1"/>
      <w:marLeft w:val="0"/>
      <w:marRight w:val="0"/>
      <w:marTop w:val="0"/>
      <w:marBottom w:val="0"/>
      <w:divBdr>
        <w:top w:val="none" w:sz="0" w:space="0" w:color="auto"/>
        <w:left w:val="none" w:sz="0" w:space="0" w:color="auto"/>
        <w:bottom w:val="none" w:sz="0" w:space="0" w:color="auto"/>
        <w:right w:val="none" w:sz="0" w:space="0" w:color="auto"/>
      </w:divBdr>
    </w:div>
    <w:div w:id="637418642">
      <w:bodyDiv w:val="1"/>
      <w:marLeft w:val="0"/>
      <w:marRight w:val="0"/>
      <w:marTop w:val="0"/>
      <w:marBottom w:val="0"/>
      <w:divBdr>
        <w:top w:val="none" w:sz="0" w:space="0" w:color="auto"/>
        <w:left w:val="none" w:sz="0" w:space="0" w:color="auto"/>
        <w:bottom w:val="none" w:sz="0" w:space="0" w:color="auto"/>
        <w:right w:val="none" w:sz="0" w:space="0" w:color="auto"/>
      </w:divBdr>
    </w:div>
    <w:div w:id="684095008">
      <w:bodyDiv w:val="1"/>
      <w:marLeft w:val="0"/>
      <w:marRight w:val="0"/>
      <w:marTop w:val="0"/>
      <w:marBottom w:val="0"/>
      <w:divBdr>
        <w:top w:val="none" w:sz="0" w:space="0" w:color="auto"/>
        <w:left w:val="none" w:sz="0" w:space="0" w:color="auto"/>
        <w:bottom w:val="none" w:sz="0" w:space="0" w:color="auto"/>
        <w:right w:val="none" w:sz="0" w:space="0" w:color="auto"/>
      </w:divBdr>
    </w:div>
    <w:div w:id="699479192">
      <w:bodyDiv w:val="1"/>
      <w:marLeft w:val="0"/>
      <w:marRight w:val="0"/>
      <w:marTop w:val="0"/>
      <w:marBottom w:val="0"/>
      <w:divBdr>
        <w:top w:val="none" w:sz="0" w:space="0" w:color="auto"/>
        <w:left w:val="none" w:sz="0" w:space="0" w:color="auto"/>
        <w:bottom w:val="none" w:sz="0" w:space="0" w:color="auto"/>
        <w:right w:val="none" w:sz="0" w:space="0" w:color="auto"/>
      </w:divBdr>
    </w:div>
    <w:div w:id="775368862">
      <w:bodyDiv w:val="1"/>
      <w:marLeft w:val="0"/>
      <w:marRight w:val="0"/>
      <w:marTop w:val="0"/>
      <w:marBottom w:val="0"/>
      <w:divBdr>
        <w:top w:val="none" w:sz="0" w:space="0" w:color="auto"/>
        <w:left w:val="none" w:sz="0" w:space="0" w:color="auto"/>
        <w:bottom w:val="none" w:sz="0" w:space="0" w:color="auto"/>
        <w:right w:val="none" w:sz="0" w:space="0" w:color="auto"/>
      </w:divBdr>
    </w:div>
    <w:div w:id="789664472">
      <w:bodyDiv w:val="1"/>
      <w:marLeft w:val="0"/>
      <w:marRight w:val="0"/>
      <w:marTop w:val="0"/>
      <w:marBottom w:val="0"/>
      <w:divBdr>
        <w:top w:val="none" w:sz="0" w:space="0" w:color="auto"/>
        <w:left w:val="none" w:sz="0" w:space="0" w:color="auto"/>
        <w:bottom w:val="none" w:sz="0" w:space="0" w:color="auto"/>
        <w:right w:val="none" w:sz="0" w:space="0" w:color="auto"/>
      </w:divBdr>
    </w:div>
    <w:div w:id="799418214">
      <w:bodyDiv w:val="1"/>
      <w:marLeft w:val="0"/>
      <w:marRight w:val="0"/>
      <w:marTop w:val="0"/>
      <w:marBottom w:val="0"/>
      <w:divBdr>
        <w:top w:val="none" w:sz="0" w:space="0" w:color="auto"/>
        <w:left w:val="none" w:sz="0" w:space="0" w:color="auto"/>
        <w:bottom w:val="none" w:sz="0" w:space="0" w:color="auto"/>
        <w:right w:val="none" w:sz="0" w:space="0" w:color="auto"/>
      </w:divBdr>
    </w:div>
    <w:div w:id="8161865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9104900">
      <w:bodyDiv w:val="1"/>
      <w:marLeft w:val="0"/>
      <w:marRight w:val="0"/>
      <w:marTop w:val="0"/>
      <w:marBottom w:val="0"/>
      <w:divBdr>
        <w:top w:val="none" w:sz="0" w:space="0" w:color="auto"/>
        <w:left w:val="none" w:sz="0" w:space="0" w:color="auto"/>
        <w:bottom w:val="none" w:sz="0" w:space="0" w:color="auto"/>
        <w:right w:val="none" w:sz="0" w:space="0" w:color="auto"/>
      </w:divBdr>
    </w:div>
    <w:div w:id="969046557">
      <w:bodyDiv w:val="1"/>
      <w:marLeft w:val="0"/>
      <w:marRight w:val="0"/>
      <w:marTop w:val="0"/>
      <w:marBottom w:val="0"/>
      <w:divBdr>
        <w:top w:val="none" w:sz="0" w:space="0" w:color="auto"/>
        <w:left w:val="none" w:sz="0" w:space="0" w:color="auto"/>
        <w:bottom w:val="none" w:sz="0" w:space="0" w:color="auto"/>
        <w:right w:val="none" w:sz="0" w:space="0" w:color="auto"/>
      </w:divBdr>
    </w:div>
    <w:div w:id="969818525">
      <w:bodyDiv w:val="1"/>
      <w:marLeft w:val="0"/>
      <w:marRight w:val="0"/>
      <w:marTop w:val="0"/>
      <w:marBottom w:val="0"/>
      <w:divBdr>
        <w:top w:val="none" w:sz="0" w:space="0" w:color="auto"/>
        <w:left w:val="none" w:sz="0" w:space="0" w:color="auto"/>
        <w:bottom w:val="none" w:sz="0" w:space="0" w:color="auto"/>
        <w:right w:val="none" w:sz="0" w:space="0" w:color="auto"/>
      </w:divBdr>
    </w:div>
    <w:div w:id="1000352099">
      <w:bodyDiv w:val="1"/>
      <w:marLeft w:val="0"/>
      <w:marRight w:val="0"/>
      <w:marTop w:val="0"/>
      <w:marBottom w:val="0"/>
      <w:divBdr>
        <w:top w:val="none" w:sz="0" w:space="0" w:color="auto"/>
        <w:left w:val="none" w:sz="0" w:space="0" w:color="auto"/>
        <w:bottom w:val="none" w:sz="0" w:space="0" w:color="auto"/>
        <w:right w:val="none" w:sz="0" w:space="0" w:color="auto"/>
      </w:divBdr>
    </w:div>
    <w:div w:id="103318612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6071313">
      <w:bodyDiv w:val="1"/>
      <w:marLeft w:val="0"/>
      <w:marRight w:val="0"/>
      <w:marTop w:val="0"/>
      <w:marBottom w:val="0"/>
      <w:divBdr>
        <w:top w:val="none" w:sz="0" w:space="0" w:color="auto"/>
        <w:left w:val="none" w:sz="0" w:space="0" w:color="auto"/>
        <w:bottom w:val="none" w:sz="0" w:space="0" w:color="auto"/>
        <w:right w:val="none" w:sz="0" w:space="0" w:color="auto"/>
      </w:divBdr>
    </w:div>
    <w:div w:id="1203589822">
      <w:bodyDiv w:val="1"/>
      <w:marLeft w:val="0"/>
      <w:marRight w:val="0"/>
      <w:marTop w:val="0"/>
      <w:marBottom w:val="0"/>
      <w:divBdr>
        <w:top w:val="none" w:sz="0" w:space="0" w:color="auto"/>
        <w:left w:val="none" w:sz="0" w:space="0" w:color="auto"/>
        <w:bottom w:val="none" w:sz="0" w:space="0" w:color="auto"/>
        <w:right w:val="none" w:sz="0" w:space="0" w:color="auto"/>
      </w:divBdr>
    </w:div>
    <w:div w:id="1220165213">
      <w:bodyDiv w:val="1"/>
      <w:marLeft w:val="0"/>
      <w:marRight w:val="0"/>
      <w:marTop w:val="0"/>
      <w:marBottom w:val="0"/>
      <w:divBdr>
        <w:top w:val="none" w:sz="0" w:space="0" w:color="auto"/>
        <w:left w:val="none" w:sz="0" w:space="0" w:color="auto"/>
        <w:bottom w:val="none" w:sz="0" w:space="0" w:color="auto"/>
        <w:right w:val="none" w:sz="0" w:space="0" w:color="auto"/>
      </w:divBdr>
    </w:div>
    <w:div w:id="1228220484">
      <w:bodyDiv w:val="1"/>
      <w:marLeft w:val="0"/>
      <w:marRight w:val="0"/>
      <w:marTop w:val="0"/>
      <w:marBottom w:val="0"/>
      <w:divBdr>
        <w:top w:val="none" w:sz="0" w:space="0" w:color="auto"/>
        <w:left w:val="none" w:sz="0" w:space="0" w:color="auto"/>
        <w:bottom w:val="none" w:sz="0" w:space="0" w:color="auto"/>
        <w:right w:val="none" w:sz="0" w:space="0" w:color="auto"/>
      </w:divBdr>
    </w:div>
    <w:div w:id="1245342242">
      <w:bodyDiv w:val="1"/>
      <w:marLeft w:val="0"/>
      <w:marRight w:val="0"/>
      <w:marTop w:val="0"/>
      <w:marBottom w:val="0"/>
      <w:divBdr>
        <w:top w:val="none" w:sz="0" w:space="0" w:color="auto"/>
        <w:left w:val="none" w:sz="0" w:space="0" w:color="auto"/>
        <w:bottom w:val="none" w:sz="0" w:space="0" w:color="auto"/>
        <w:right w:val="none" w:sz="0" w:space="0" w:color="auto"/>
      </w:divBdr>
    </w:div>
    <w:div w:id="132588859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202952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243230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8186316">
      <w:bodyDiv w:val="1"/>
      <w:marLeft w:val="0"/>
      <w:marRight w:val="0"/>
      <w:marTop w:val="0"/>
      <w:marBottom w:val="0"/>
      <w:divBdr>
        <w:top w:val="none" w:sz="0" w:space="0" w:color="auto"/>
        <w:left w:val="none" w:sz="0" w:space="0" w:color="auto"/>
        <w:bottom w:val="none" w:sz="0" w:space="0" w:color="auto"/>
        <w:right w:val="none" w:sz="0" w:space="0" w:color="auto"/>
      </w:divBdr>
    </w:div>
    <w:div w:id="1505439517">
      <w:bodyDiv w:val="1"/>
      <w:marLeft w:val="0"/>
      <w:marRight w:val="0"/>
      <w:marTop w:val="0"/>
      <w:marBottom w:val="0"/>
      <w:divBdr>
        <w:top w:val="none" w:sz="0" w:space="0" w:color="auto"/>
        <w:left w:val="none" w:sz="0" w:space="0" w:color="auto"/>
        <w:bottom w:val="none" w:sz="0" w:space="0" w:color="auto"/>
        <w:right w:val="none" w:sz="0" w:space="0" w:color="auto"/>
      </w:divBdr>
    </w:div>
    <w:div w:id="1507986961">
      <w:bodyDiv w:val="1"/>
      <w:marLeft w:val="0"/>
      <w:marRight w:val="0"/>
      <w:marTop w:val="0"/>
      <w:marBottom w:val="0"/>
      <w:divBdr>
        <w:top w:val="none" w:sz="0" w:space="0" w:color="auto"/>
        <w:left w:val="none" w:sz="0" w:space="0" w:color="auto"/>
        <w:bottom w:val="none" w:sz="0" w:space="0" w:color="auto"/>
        <w:right w:val="none" w:sz="0" w:space="0" w:color="auto"/>
      </w:divBdr>
    </w:div>
    <w:div w:id="1531333123">
      <w:bodyDiv w:val="1"/>
      <w:marLeft w:val="0"/>
      <w:marRight w:val="0"/>
      <w:marTop w:val="0"/>
      <w:marBottom w:val="0"/>
      <w:divBdr>
        <w:top w:val="none" w:sz="0" w:space="0" w:color="auto"/>
        <w:left w:val="none" w:sz="0" w:space="0" w:color="auto"/>
        <w:bottom w:val="none" w:sz="0" w:space="0" w:color="auto"/>
        <w:right w:val="none" w:sz="0" w:space="0" w:color="auto"/>
      </w:divBdr>
    </w:div>
    <w:div w:id="1544370526">
      <w:bodyDiv w:val="1"/>
      <w:marLeft w:val="0"/>
      <w:marRight w:val="0"/>
      <w:marTop w:val="0"/>
      <w:marBottom w:val="0"/>
      <w:divBdr>
        <w:top w:val="none" w:sz="0" w:space="0" w:color="auto"/>
        <w:left w:val="none" w:sz="0" w:space="0" w:color="auto"/>
        <w:bottom w:val="none" w:sz="0" w:space="0" w:color="auto"/>
        <w:right w:val="none" w:sz="0" w:space="0" w:color="auto"/>
      </w:divBdr>
    </w:div>
    <w:div w:id="1547448499">
      <w:bodyDiv w:val="1"/>
      <w:marLeft w:val="0"/>
      <w:marRight w:val="0"/>
      <w:marTop w:val="0"/>
      <w:marBottom w:val="0"/>
      <w:divBdr>
        <w:top w:val="none" w:sz="0" w:space="0" w:color="auto"/>
        <w:left w:val="none" w:sz="0" w:space="0" w:color="auto"/>
        <w:bottom w:val="none" w:sz="0" w:space="0" w:color="auto"/>
        <w:right w:val="none" w:sz="0" w:space="0" w:color="auto"/>
      </w:divBdr>
    </w:div>
    <w:div w:id="156251745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1763243">
      <w:bodyDiv w:val="1"/>
      <w:marLeft w:val="0"/>
      <w:marRight w:val="0"/>
      <w:marTop w:val="0"/>
      <w:marBottom w:val="0"/>
      <w:divBdr>
        <w:top w:val="none" w:sz="0" w:space="0" w:color="auto"/>
        <w:left w:val="none" w:sz="0" w:space="0" w:color="auto"/>
        <w:bottom w:val="none" w:sz="0" w:space="0" w:color="auto"/>
        <w:right w:val="none" w:sz="0" w:space="0" w:color="auto"/>
      </w:divBdr>
    </w:div>
    <w:div w:id="1814709721">
      <w:bodyDiv w:val="1"/>
      <w:marLeft w:val="0"/>
      <w:marRight w:val="0"/>
      <w:marTop w:val="0"/>
      <w:marBottom w:val="0"/>
      <w:divBdr>
        <w:top w:val="none" w:sz="0" w:space="0" w:color="auto"/>
        <w:left w:val="none" w:sz="0" w:space="0" w:color="auto"/>
        <w:bottom w:val="none" w:sz="0" w:space="0" w:color="auto"/>
        <w:right w:val="none" w:sz="0" w:space="0" w:color="auto"/>
      </w:divBdr>
    </w:div>
    <w:div w:id="184053981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2297382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088597">
      <w:bodyDiv w:val="1"/>
      <w:marLeft w:val="0"/>
      <w:marRight w:val="0"/>
      <w:marTop w:val="0"/>
      <w:marBottom w:val="0"/>
      <w:divBdr>
        <w:top w:val="none" w:sz="0" w:space="0" w:color="auto"/>
        <w:left w:val="none" w:sz="0" w:space="0" w:color="auto"/>
        <w:bottom w:val="none" w:sz="0" w:space="0" w:color="auto"/>
        <w:right w:val="none" w:sz="0" w:space="0" w:color="auto"/>
      </w:divBdr>
    </w:div>
    <w:div w:id="207323298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70EC0-7804-4160-9F87-A8BF2C13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93</Pages>
  <Words>25308</Words>
  <Characters>144258</Characters>
  <Application>Microsoft Office Word</Application>
  <DocSecurity>0</DocSecurity>
  <Lines>1202</Lines>
  <Paragraphs>338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169228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Q PC</cp:lastModifiedBy>
  <cp:revision>32</cp:revision>
  <cp:lastPrinted>2023-01-10T06:45:00Z</cp:lastPrinted>
  <dcterms:created xsi:type="dcterms:W3CDTF">2023-01-09T17:11:00Z</dcterms:created>
  <dcterms:modified xsi:type="dcterms:W3CDTF">2023-01-10T13:09:00Z</dcterms:modified>
</cp:coreProperties>
</file>